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DBECC" w14:textId="77777777" w:rsidR="00B80FA6" w:rsidRDefault="00B80FA6" w:rsidP="00E76F0A">
      <w:pPr>
        <w:pStyle w:val="01Headline"/>
        <w:rPr>
          <w:rFonts w:ascii="Calibri Light" w:hAnsi="Calibri Light"/>
          <w:b w:val="0"/>
        </w:rPr>
      </w:pPr>
    </w:p>
    <w:p w14:paraId="7598B19C" w14:textId="77777777" w:rsidR="00B80FA6" w:rsidRDefault="00B80FA6" w:rsidP="00E76F0A">
      <w:pPr>
        <w:pStyle w:val="01Headline"/>
        <w:rPr>
          <w:rFonts w:ascii="Calibri Light" w:hAnsi="Calibri Light"/>
          <w:b w:val="0"/>
        </w:rPr>
      </w:pPr>
    </w:p>
    <w:p w14:paraId="7CEEA471" w14:textId="3D8D6CEE" w:rsidR="000A0EB0" w:rsidRPr="000A0EB0" w:rsidRDefault="00FC08A9" w:rsidP="00E76F0A">
      <w:pPr>
        <w:pStyle w:val="01Headline"/>
      </w:pPr>
      <w:r>
        <w:rPr>
          <w:rFonts w:ascii="Calibri Light" w:hAnsi="Calibri Light"/>
          <w:b w:val="0"/>
        </w:rPr>
        <w:t xml:space="preserve">Service </w:t>
      </w:r>
      <w:r w:rsidR="000A0EB0" w:rsidRPr="00901EA3">
        <w:rPr>
          <w:rFonts w:ascii="Calibri Light" w:hAnsi="Calibri Light"/>
          <w:b w:val="0"/>
        </w:rPr>
        <w:t>agreement</w:t>
      </w:r>
      <w:r>
        <w:br/>
        <w:t>[</w:t>
      </w:r>
      <w:r w:rsidRPr="00FC08A9">
        <w:rPr>
          <w:highlight w:val="green"/>
        </w:rPr>
        <w:t>Type of services</w:t>
      </w:r>
      <w:r>
        <w:t>]</w:t>
      </w:r>
    </w:p>
    <w:p w14:paraId="6A27838D" w14:textId="77777777" w:rsidR="008649D4" w:rsidRDefault="008649D4" w:rsidP="00E76F0A">
      <w:pPr>
        <w:pStyle w:val="02Subtitle"/>
      </w:pPr>
    </w:p>
    <w:p w14:paraId="08EEA5D9" w14:textId="77777777" w:rsidR="00B0046D" w:rsidRDefault="00B0046D">
      <w:pPr>
        <w:spacing w:line="240" w:lineRule="auto"/>
        <w:rPr>
          <w:rFonts w:ascii="Calibri" w:hAnsi="Calibri" w:cs="Arial"/>
          <w:b/>
          <w:color w:val="000000"/>
          <w:sz w:val="34"/>
          <w:szCs w:val="40"/>
        </w:rPr>
      </w:pPr>
      <w:r>
        <w:br w:type="page"/>
      </w:r>
    </w:p>
    <w:p w14:paraId="465D1F58" w14:textId="4FCFBB10" w:rsidR="000C7456" w:rsidRPr="004F6FD0" w:rsidRDefault="00B0046D" w:rsidP="004F6FD0">
      <w:pPr>
        <w:pStyle w:val="02Subtitle"/>
        <w:jc w:val="center"/>
        <w:rPr>
          <w:rFonts w:ascii="Times New Roman" w:hAnsi="Times New Roman" w:cs="Times New Roman"/>
        </w:rPr>
      </w:pPr>
      <w:r w:rsidRPr="004F6FD0">
        <w:rPr>
          <w:rFonts w:ascii="Times New Roman" w:hAnsi="Times New Roman" w:cs="Times New Roman"/>
        </w:rPr>
        <w:lastRenderedPageBreak/>
        <w:t xml:space="preserve">Instructions for </w:t>
      </w:r>
      <w:r w:rsidR="00552E5A">
        <w:rPr>
          <w:rFonts w:ascii="Times New Roman" w:hAnsi="Times New Roman" w:cs="Times New Roman"/>
        </w:rPr>
        <w:t>EIT InnoEnergy</w:t>
      </w:r>
      <w:r w:rsidRPr="004F6FD0">
        <w:rPr>
          <w:rFonts w:ascii="Times New Roman" w:hAnsi="Times New Roman" w:cs="Times New Roman"/>
        </w:rPr>
        <w:t xml:space="preserve"> Employees</w:t>
      </w:r>
    </w:p>
    <w:tbl>
      <w:tblPr>
        <w:tblStyle w:val="TableGrid"/>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8672"/>
      </w:tblGrid>
      <w:tr w:rsidR="00B0046D" w:rsidRPr="004F6FD0" w14:paraId="1553BB3D" w14:textId="77777777" w:rsidTr="56E0A6FF">
        <w:trPr>
          <w:trHeight w:val="300"/>
        </w:trPr>
        <w:tc>
          <w:tcPr>
            <w:tcW w:w="8722" w:type="dxa"/>
            <w:shd w:val="clear" w:color="auto" w:fill="FF0000"/>
          </w:tcPr>
          <w:p w14:paraId="7D883E91" w14:textId="77777777" w:rsidR="00B0046D" w:rsidRPr="004F6FD0" w:rsidRDefault="00B0046D" w:rsidP="00B0046D">
            <w:pPr>
              <w:spacing w:line="240" w:lineRule="auto"/>
              <w:rPr>
                <w:rFonts w:ascii="Times New Roman" w:hAnsi="Times New Roman"/>
              </w:rPr>
            </w:pPr>
          </w:p>
          <w:p w14:paraId="6ED54B71" w14:textId="77777777" w:rsidR="00B0046D" w:rsidRPr="004F6FD0" w:rsidRDefault="00B0046D" w:rsidP="00B0046D">
            <w:pPr>
              <w:spacing w:line="240" w:lineRule="auto"/>
              <w:ind w:left="146"/>
              <w:rPr>
                <w:rFonts w:ascii="Times New Roman" w:hAnsi="Times New Roman"/>
                <w:b/>
                <w:color w:val="000000" w:themeColor="text1"/>
                <w:u w:val="single"/>
              </w:rPr>
            </w:pPr>
            <w:r w:rsidRPr="004F6FD0">
              <w:rPr>
                <w:rFonts w:ascii="Times New Roman" w:hAnsi="Times New Roman"/>
                <w:b/>
                <w:color w:val="000000" w:themeColor="text1"/>
                <w:u w:val="single"/>
              </w:rPr>
              <w:t>PLEASE NOTE:</w:t>
            </w:r>
          </w:p>
          <w:p w14:paraId="07BC172E" w14:textId="77777777" w:rsidR="00B0046D" w:rsidRPr="004F6FD0" w:rsidRDefault="00B0046D" w:rsidP="00B0046D">
            <w:pPr>
              <w:spacing w:line="240" w:lineRule="auto"/>
              <w:ind w:left="146"/>
              <w:rPr>
                <w:rFonts w:ascii="Times New Roman" w:hAnsi="Times New Roman"/>
                <w:color w:val="000000" w:themeColor="text1"/>
              </w:rPr>
            </w:pPr>
          </w:p>
          <w:p w14:paraId="55D1ED31" w14:textId="77777777" w:rsidR="00B0046D" w:rsidRPr="004F6FD0" w:rsidRDefault="00B0046D" w:rsidP="003B51DF">
            <w:pPr>
              <w:spacing w:line="240" w:lineRule="auto"/>
              <w:ind w:left="146"/>
              <w:rPr>
                <w:rFonts w:ascii="Times New Roman" w:hAnsi="Times New Roman"/>
                <w:color w:val="000000" w:themeColor="text1"/>
              </w:rPr>
            </w:pPr>
            <w:r w:rsidRPr="004F6FD0">
              <w:rPr>
                <w:rFonts w:ascii="Times New Roman" w:hAnsi="Times New Roman"/>
                <w:color w:val="000000" w:themeColor="text1"/>
              </w:rPr>
              <w:t xml:space="preserve">THIS IS AN </w:t>
            </w:r>
            <w:r w:rsidRPr="004F6FD0">
              <w:rPr>
                <w:rFonts w:ascii="Times New Roman" w:hAnsi="Times New Roman"/>
                <w:b/>
                <w:color w:val="000000" w:themeColor="text1"/>
                <w:u w:val="single"/>
              </w:rPr>
              <w:t>INTERNAL</w:t>
            </w:r>
            <w:r w:rsidRPr="004F6FD0">
              <w:rPr>
                <w:rFonts w:ascii="Times New Roman" w:hAnsi="Times New Roman"/>
                <w:color w:val="000000" w:themeColor="text1"/>
              </w:rPr>
              <w:t xml:space="preserve"> TEMPLATE.</w:t>
            </w:r>
            <w:r w:rsidR="003B51DF" w:rsidRPr="004F6FD0">
              <w:rPr>
                <w:rFonts w:ascii="Times New Roman" w:hAnsi="Times New Roman"/>
                <w:color w:val="000000" w:themeColor="text1"/>
              </w:rPr>
              <w:t xml:space="preserve"> WHICH</w:t>
            </w:r>
            <w:r w:rsidRPr="004F6FD0">
              <w:rPr>
                <w:rFonts w:ascii="Times New Roman" w:hAnsi="Times New Roman"/>
                <w:color w:val="000000" w:themeColor="text1"/>
              </w:rPr>
              <w:t xml:space="preserve"> </w:t>
            </w:r>
            <w:r w:rsidRPr="004F6FD0">
              <w:rPr>
                <w:rFonts w:ascii="Times New Roman" w:hAnsi="Times New Roman"/>
                <w:b/>
                <w:color w:val="000000" w:themeColor="text1"/>
                <w:u w:val="single"/>
              </w:rPr>
              <w:t xml:space="preserve">CANNOT BE SHARED </w:t>
            </w:r>
            <w:r w:rsidR="003B51DF" w:rsidRPr="004F6FD0">
              <w:rPr>
                <w:rFonts w:ascii="Times New Roman" w:hAnsi="Times New Roman"/>
                <w:b/>
                <w:color w:val="000000" w:themeColor="text1"/>
                <w:u w:val="single"/>
              </w:rPr>
              <w:t>EXTERNALLY</w:t>
            </w:r>
            <w:r w:rsidR="003B51DF" w:rsidRPr="004F6FD0">
              <w:rPr>
                <w:rFonts w:ascii="Times New Roman" w:hAnsi="Times New Roman"/>
                <w:color w:val="000000" w:themeColor="text1"/>
              </w:rPr>
              <w:t xml:space="preserve"> </w:t>
            </w:r>
            <w:r w:rsidRPr="004F6FD0">
              <w:rPr>
                <w:rFonts w:ascii="Times New Roman" w:hAnsi="Times New Roman"/>
                <w:color w:val="000000" w:themeColor="text1"/>
              </w:rPr>
              <w:t xml:space="preserve">WITHOUT </w:t>
            </w:r>
            <w:r w:rsidRPr="004F6FD0">
              <w:rPr>
                <w:rFonts w:ascii="Times New Roman" w:hAnsi="Times New Roman"/>
                <w:b/>
                <w:color w:val="000000" w:themeColor="text1"/>
                <w:u w:val="single"/>
              </w:rPr>
              <w:t>FIRST</w:t>
            </w:r>
            <w:r w:rsidRPr="004F6FD0">
              <w:rPr>
                <w:rFonts w:ascii="Times New Roman" w:hAnsi="Times New Roman"/>
                <w:color w:val="000000" w:themeColor="text1"/>
              </w:rPr>
              <w:t xml:space="preserve"> COMPLETING </w:t>
            </w:r>
            <w:r w:rsidRPr="004F6FD0">
              <w:rPr>
                <w:rFonts w:ascii="Times New Roman" w:hAnsi="Times New Roman"/>
                <w:b/>
                <w:color w:val="000000" w:themeColor="text1"/>
                <w:u w:val="single"/>
              </w:rPr>
              <w:t>ALL</w:t>
            </w:r>
            <w:r w:rsidRPr="004F6FD0">
              <w:rPr>
                <w:rFonts w:ascii="Times New Roman" w:hAnsi="Times New Roman"/>
                <w:color w:val="000000" w:themeColor="text1"/>
              </w:rPr>
              <w:t xml:space="preserve"> OF THE </w:t>
            </w:r>
            <w:r w:rsidR="00DD6714" w:rsidRPr="004F6FD0">
              <w:rPr>
                <w:rFonts w:ascii="Times New Roman" w:hAnsi="Times New Roman"/>
                <w:color w:val="000000" w:themeColor="text1"/>
              </w:rPr>
              <w:t>FIRST 3</w:t>
            </w:r>
            <w:r w:rsidRPr="004F6FD0">
              <w:rPr>
                <w:rFonts w:ascii="Times New Roman" w:hAnsi="Times New Roman"/>
                <w:color w:val="000000" w:themeColor="text1"/>
              </w:rPr>
              <w:t xml:space="preserve"> STEPS</w:t>
            </w:r>
            <w:r w:rsidR="00DD6714" w:rsidRPr="004F6FD0">
              <w:rPr>
                <w:rFonts w:ascii="Times New Roman" w:hAnsi="Times New Roman"/>
                <w:color w:val="000000" w:themeColor="text1"/>
              </w:rPr>
              <w:t xml:space="preserve"> MENTIONED BELOW</w:t>
            </w:r>
            <w:r w:rsidRPr="004F6FD0">
              <w:rPr>
                <w:rFonts w:ascii="Times New Roman" w:hAnsi="Times New Roman"/>
                <w:color w:val="000000" w:themeColor="text1"/>
              </w:rPr>
              <w:t>.</w:t>
            </w:r>
          </w:p>
          <w:p w14:paraId="71855474" w14:textId="77777777" w:rsidR="003B51DF" w:rsidRPr="004F6FD0" w:rsidRDefault="003B51DF" w:rsidP="00B0046D">
            <w:pPr>
              <w:spacing w:line="240" w:lineRule="auto"/>
              <w:ind w:left="146"/>
              <w:rPr>
                <w:rFonts w:ascii="Times New Roman" w:hAnsi="Times New Roman"/>
                <w:color w:val="000000" w:themeColor="text1"/>
              </w:rPr>
            </w:pPr>
          </w:p>
          <w:p w14:paraId="2305D64F" w14:textId="77777777" w:rsidR="003B51DF" w:rsidRPr="004F6FD0" w:rsidRDefault="003B51DF" w:rsidP="00B0046D">
            <w:pPr>
              <w:spacing w:line="240" w:lineRule="auto"/>
              <w:ind w:left="146"/>
              <w:rPr>
                <w:rFonts w:ascii="Times New Roman" w:hAnsi="Times New Roman"/>
                <w:color w:val="000000" w:themeColor="text1"/>
              </w:rPr>
            </w:pPr>
            <w:r w:rsidRPr="004F6FD0">
              <w:rPr>
                <w:rFonts w:ascii="Times New Roman" w:hAnsi="Times New Roman"/>
                <w:color w:val="000000" w:themeColor="text1"/>
              </w:rPr>
              <w:t xml:space="preserve">IN CASE OF </w:t>
            </w:r>
            <w:r w:rsidRPr="004F6FD0">
              <w:rPr>
                <w:rFonts w:ascii="Times New Roman" w:hAnsi="Times New Roman"/>
                <w:b/>
                <w:color w:val="000000" w:themeColor="text1"/>
                <w:u w:val="single"/>
              </w:rPr>
              <w:t>DOUBTS OR QUESTIONS</w:t>
            </w:r>
            <w:r w:rsidRPr="004F6FD0">
              <w:rPr>
                <w:rFonts w:ascii="Times New Roman" w:hAnsi="Times New Roman"/>
                <w:color w:val="000000" w:themeColor="text1"/>
              </w:rPr>
              <w:t xml:space="preserve">, PLEASE CONTACT </w:t>
            </w:r>
            <w:r w:rsidRPr="004F6FD0">
              <w:rPr>
                <w:rFonts w:ascii="Times New Roman" w:hAnsi="Times New Roman"/>
                <w:b/>
                <w:color w:val="000000" w:themeColor="text1"/>
                <w:u w:val="single"/>
              </w:rPr>
              <w:t>PROCUREMENT AND / OR LEGAL</w:t>
            </w:r>
            <w:r w:rsidRPr="004F6FD0">
              <w:rPr>
                <w:rFonts w:ascii="Times New Roman" w:hAnsi="Times New Roman"/>
                <w:color w:val="000000" w:themeColor="text1"/>
              </w:rPr>
              <w:t>.</w:t>
            </w:r>
          </w:p>
          <w:p w14:paraId="31FB6B64" w14:textId="77777777" w:rsidR="00B0046D" w:rsidRPr="004F6FD0" w:rsidRDefault="00B0046D" w:rsidP="00B0046D">
            <w:pPr>
              <w:spacing w:line="240" w:lineRule="auto"/>
              <w:rPr>
                <w:rFonts w:ascii="Times New Roman" w:hAnsi="Times New Roman"/>
              </w:rPr>
            </w:pPr>
          </w:p>
        </w:tc>
      </w:tr>
    </w:tbl>
    <w:p w14:paraId="4842D9D1" w14:textId="77777777" w:rsidR="000C7456" w:rsidRPr="004F6FD0" w:rsidRDefault="000C7456" w:rsidP="00B0046D">
      <w:pPr>
        <w:spacing w:line="240" w:lineRule="auto"/>
        <w:rPr>
          <w:rFonts w:ascii="Times New Roman" w:hAnsi="Times New Roman"/>
        </w:rPr>
      </w:pPr>
    </w:p>
    <w:p w14:paraId="47AB0BC7" w14:textId="77777777" w:rsidR="00A27DF7" w:rsidRPr="0071504D" w:rsidRDefault="00A27DF7" w:rsidP="004F6FD0">
      <w:pPr>
        <w:pStyle w:val="ListParagraph"/>
        <w:numPr>
          <w:ilvl w:val="0"/>
          <w:numId w:val="9"/>
        </w:numPr>
        <w:spacing w:line="240" w:lineRule="auto"/>
        <w:jc w:val="both"/>
        <w:rPr>
          <w:rFonts w:ascii="Times New Roman" w:hAnsi="Times New Roman"/>
          <w:i/>
          <w:sz w:val="20"/>
          <w:szCs w:val="20"/>
          <w:u w:val="single"/>
          <w:lang w:val="en-US"/>
        </w:rPr>
      </w:pPr>
      <w:r w:rsidRPr="0071504D">
        <w:rPr>
          <w:rFonts w:ascii="Times New Roman" w:hAnsi="Times New Roman"/>
          <w:i/>
          <w:sz w:val="20"/>
          <w:szCs w:val="20"/>
          <w:u w:val="single"/>
          <w:lang w:val="en-US"/>
        </w:rPr>
        <w:t>Use of this</w:t>
      </w:r>
      <w:r w:rsidR="003B51DF" w:rsidRPr="0071504D">
        <w:rPr>
          <w:rFonts w:ascii="Times New Roman" w:hAnsi="Times New Roman"/>
          <w:i/>
          <w:sz w:val="20"/>
          <w:szCs w:val="20"/>
          <w:u w:val="single"/>
          <w:lang w:val="en-US"/>
        </w:rPr>
        <w:t xml:space="preserve"> agreement</w:t>
      </w:r>
      <w:r w:rsidRPr="0071504D">
        <w:rPr>
          <w:rFonts w:ascii="Times New Roman" w:hAnsi="Times New Roman"/>
          <w:i/>
          <w:sz w:val="20"/>
          <w:szCs w:val="20"/>
          <w:u w:val="single"/>
          <w:lang w:val="en-US"/>
        </w:rPr>
        <w:t>: what for?</w:t>
      </w:r>
    </w:p>
    <w:p w14:paraId="07EFBDDE" w14:textId="77777777" w:rsidR="00A27DF7" w:rsidRPr="0071504D" w:rsidRDefault="00A27DF7" w:rsidP="008D05AB">
      <w:pPr>
        <w:spacing w:line="240" w:lineRule="auto"/>
        <w:jc w:val="both"/>
        <w:rPr>
          <w:rFonts w:ascii="Times New Roman" w:hAnsi="Times New Roman"/>
          <w:i/>
          <w:sz w:val="20"/>
          <w:szCs w:val="20"/>
          <w:highlight w:val="lightGray"/>
        </w:rPr>
      </w:pPr>
    </w:p>
    <w:p w14:paraId="1353A8B2" w14:textId="77777777" w:rsidR="00CF77F0" w:rsidRPr="0071504D" w:rsidRDefault="00A27DF7" w:rsidP="004F6FD0">
      <w:pPr>
        <w:spacing w:line="240" w:lineRule="auto"/>
        <w:ind w:left="720"/>
        <w:jc w:val="both"/>
        <w:rPr>
          <w:rFonts w:ascii="Times New Roman" w:hAnsi="Times New Roman"/>
          <w:sz w:val="20"/>
          <w:szCs w:val="20"/>
        </w:rPr>
      </w:pPr>
      <w:r w:rsidRPr="0071504D">
        <w:rPr>
          <w:rFonts w:ascii="Times New Roman" w:hAnsi="Times New Roman"/>
          <w:sz w:val="20"/>
          <w:szCs w:val="20"/>
        </w:rPr>
        <w:t xml:space="preserve">This Service Agreement is </w:t>
      </w:r>
      <w:r w:rsidR="003B51DF" w:rsidRPr="0071504D">
        <w:rPr>
          <w:rFonts w:ascii="Times New Roman" w:hAnsi="Times New Roman"/>
          <w:b/>
          <w:sz w:val="20"/>
          <w:szCs w:val="20"/>
          <w:u w:val="single"/>
        </w:rPr>
        <w:t xml:space="preserve">only </w:t>
      </w:r>
      <w:r w:rsidRPr="0071504D">
        <w:rPr>
          <w:rFonts w:ascii="Times New Roman" w:hAnsi="Times New Roman"/>
          <w:b/>
          <w:sz w:val="20"/>
          <w:szCs w:val="20"/>
          <w:u w:val="single"/>
        </w:rPr>
        <w:t xml:space="preserve">for </w:t>
      </w:r>
      <w:r w:rsidR="00272515" w:rsidRPr="0071504D">
        <w:rPr>
          <w:rFonts w:ascii="Times New Roman" w:hAnsi="Times New Roman"/>
          <w:b/>
          <w:sz w:val="20"/>
          <w:szCs w:val="20"/>
          <w:u w:val="single"/>
        </w:rPr>
        <w:t>“one-off” services</w:t>
      </w:r>
      <w:r w:rsidR="00272515" w:rsidRPr="0071504D">
        <w:rPr>
          <w:rFonts w:ascii="Times New Roman" w:hAnsi="Times New Roman"/>
          <w:sz w:val="20"/>
          <w:szCs w:val="20"/>
        </w:rPr>
        <w:t xml:space="preserve">. </w:t>
      </w:r>
      <w:r w:rsidR="00CF77F0" w:rsidRPr="0071504D">
        <w:rPr>
          <w:rFonts w:ascii="Times New Roman" w:hAnsi="Times New Roman"/>
          <w:sz w:val="20"/>
          <w:szCs w:val="20"/>
        </w:rPr>
        <w:t>S</w:t>
      </w:r>
      <w:r w:rsidR="00272515" w:rsidRPr="0071504D">
        <w:rPr>
          <w:rFonts w:ascii="Times New Roman" w:hAnsi="Times New Roman"/>
          <w:sz w:val="20"/>
          <w:szCs w:val="20"/>
        </w:rPr>
        <w:t xml:space="preserve">ervices described in this </w:t>
      </w:r>
      <w:r w:rsidR="00CF77F0" w:rsidRPr="0071504D">
        <w:rPr>
          <w:rFonts w:ascii="Times New Roman" w:hAnsi="Times New Roman"/>
          <w:sz w:val="20"/>
          <w:szCs w:val="20"/>
        </w:rPr>
        <w:t xml:space="preserve">agreement are </w:t>
      </w:r>
      <w:r w:rsidR="00272515" w:rsidRPr="0071504D">
        <w:rPr>
          <w:rFonts w:ascii="Times New Roman" w:hAnsi="Times New Roman"/>
          <w:sz w:val="20"/>
          <w:szCs w:val="20"/>
        </w:rPr>
        <w:t xml:space="preserve">ordered once </w:t>
      </w:r>
      <w:r w:rsidR="00CF77F0" w:rsidRPr="0071504D">
        <w:rPr>
          <w:rFonts w:ascii="Times New Roman" w:hAnsi="Times New Roman"/>
          <w:sz w:val="20"/>
          <w:szCs w:val="20"/>
        </w:rPr>
        <w:t xml:space="preserve">if </w:t>
      </w:r>
      <w:r w:rsidR="00272515" w:rsidRPr="0071504D">
        <w:rPr>
          <w:rFonts w:ascii="Times New Roman" w:hAnsi="Times New Roman"/>
          <w:sz w:val="20"/>
          <w:szCs w:val="20"/>
        </w:rPr>
        <w:t>this Service Agreement is signed by both us and the</w:t>
      </w:r>
      <w:r w:rsidR="00CF77F0" w:rsidRPr="0071504D">
        <w:rPr>
          <w:rFonts w:ascii="Times New Roman" w:hAnsi="Times New Roman"/>
          <w:sz w:val="20"/>
          <w:szCs w:val="20"/>
        </w:rPr>
        <w:t xml:space="preserve"> supplier</w:t>
      </w:r>
      <w:r w:rsidR="00272515" w:rsidRPr="0071504D">
        <w:rPr>
          <w:rFonts w:ascii="Times New Roman" w:hAnsi="Times New Roman"/>
          <w:sz w:val="20"/>
          <w:szCs w:val="20"/>
        </w:rPr>
        <w:t xml:space="preserve">. </w:t>
      </w:r>
    </w:p>
    <w:p w14:paraId="0B7B6D3D" w14:textId="77777777" w:rsidR="00CF77F0" w:rsidRPr="0071504D" w:rsidRDefault="00CF77F0" w:rsidP="008D05AB">
      <w:pPr>
        <w:spacing w:line="240" w:lineRule="auto"/>
        <w:jc w:val="both"/>
        <w:rPr>
          <w:rFonts w:ascii="Times New Roman" w:hAnsi="Times New Roman"/>
          <w:sz w:val="20"/>
          <w:szCs w:val="20"/>
        </w:rPr>
      </w:pPr>
    </w:p>
    <w:p w14:paraId="191A75F5" w14:textId="77777777" w:rsidR="00B0046D" w:rsidRPr="0071504D" w:rsidRDefault="00272515" w:rsidP="004F6FD0">
      <w:pPr>
        <w:spacing w:line="240" w:lineRule="auto"/>
        <w:ind w:left="720"/>
        <w:jc w:val="both"/>
        <w:rPr>
          <w:rFonts w:ascii="Times New Roman" w:hAnsi="Times New Roman"/>
          <w:sz w:val="20"/>
          <w:szCs w:val="20"/>
        </w:rPr>
      </w:pPr>
      <w:r w:rsidRPr="0071504D">
        <w:rPr>
          <w:rFonts w:ascii="Times New Roman" w:hAnsi="Times New Roman"/>
          <w:sz w:val="20"/>
          <w:szCs w:val="20"/>
        </w:rPr>
        <w:t xml:space="preserve">You thus cannot </w:t>
      </w:r>
      <w:r w:rsidR="00BF1847" w:rsidRPr="0071504D">
        <w:rPr>
          <w:rFonts w:ascii="Times New Roman" w:hAnsi="Times New Roman"/>
          <w:sz w:val="20"/>
          <w:szCs w:val="20"/>
        </w:rPr>
        <w:t xml:space="preserve">use this template for an agreement under which you can </w:t>
      </w:r>
      <w:r w:rsidRPr="0071504D">
        <w:rPr>
          <w:rFonts w:ascii="Times New Roman" w:hAnsi="Times New Roman"/>
          <w:sz w:val="20"/>
          <w:szCs w:val="20"/>
        </w:rPr>
        <w:t>place several purchase orders.</w:t>
      </w:r>
      <w:r w:rsidR="00CF77F0" w:rsidRPr="0071504D">
        <w:rPr>
          <w:rFonts w:ascii="Times New Roman" w:hAnsi="Times New Roman"/>
          <w:sz w:val="20"/>
          <w:szCs w:val="20"/>
        </w:rPr>
        <w:t xml:space="preserve"> For that</w:t>
      </w:r>
      <w:r w:rsidRPr="0071504D">
        <w:rPr>
          <w:rFonts w:ascii="Times New Roman" w:hAnsi="Times New Roman"/>
          <w:sz w:val="20"/>
          <w:szCs w:val="20"/>
        </w:rPr>
        <w:t>,</w:t>
      </w:r>
      <w:r w:rsidR="00BF1847" w:rsidRPr="0071504D">
        <w:rPr>
          <w:rFonts w:ascii="Times New Roman" w:hAnsi="Times New Roman"/>
          <w:sz w:val="20"/>
          <w:szCs w:val="20"/>
        </w:rPr>
        <w:t xml:space="preserve"> please use the template for</w:t>
      </w:r>
      <w:r w:rsidRPr="0071504D">
        <w:rPr>
          <w:rFonts w:ascii="Times New Roman" w:hAnsi="Times New Roman"/>
          <w:sz w:val="20"/>
          <w:szCs w:val="20"/>
        </w:rPr>
        <w:t xml:space="preserve"> ‘</w:t>
      </w:r>
      <w:r w:rsidR="007C183B" w:rsidRPr="0071504D">
        <w:rPr>
          <w:rFonts w:ascii="Times New Roman" w:hAnsi="Times New Roman"/>
          <w:i/>
          <w:sz w:val="20"/>
          <w:szCs w:val="20"/>
        </w:rPr>
        <w:t>Multiple call offs</w:t>
      </w:r>
      <w:r w:rsidRPr="0071504D">
        <w:rPr>
          <w:rFonts w:ascii="Times New Roman" w:hAnsi="Times New Roman"/>
          <w:sz w:val="20"/>
          <w:szCs w:val="20"/>
        </w:rPr>
        <w:t>’.</w:t>
      </w:r>
    </w:p>
    <w:p w14:paraId="272C05B5" w14:textId="77777777" w:rsidR="00CF77F0" w:rsidRPr="0071504D" w:rsidRDefault="00CF77F0" w:rsidP="008D05AB">
      <w:pPr>
        <w:spacing w:line="240" w:lineRule="auto"/>
        <w:jc w:val="both"/>
        <w:rPr>
          <w:rFonts w:ascii="Times New Roman" w:hAnsi="Times New Roman"/>
          <w:sz w:val="20"/>
          <w:szCs w:val="20"/>
        </w:rPr>
      </w:pPr>
    </w:p>
    <w:p w14:paraId="5EE3B217" w14:textId="77777777" w:rsidR="00CF77F0" w:rsidRPr="0071504D" w:rsidRDefault="00CF77F0" w:rsidP="004F6FD0">
      <w:pPr>
        <w:spacing w:line="240" w:lineRule="auto"/>
        <w:ind w:firstLine="720"/>
        <w:jc w:val="both"/>
        <w:rPr>
          <w:rFonts w:ascii="Times New Roman" w:hAnsi="Times New Roman"/>
          <w:sz w:val="20"/>
          <w:szCs w:val="20"/>
        </w:rPr>
      </w:pPr>
      <w:r w:rsidRPr="0071504D">
        <w:rPr>
          <w:rFonts w:ascii="Times New Roman" w:hAnsi="Times New Roman"/>
          <w:sz w:val="20"/>
          <w:szCs w:val="20"/>
        </w:rPr>
        <w:t xml:space="preserve">Furthermore, this Service Agreement is </w:t>
      </w:r>
      <w:r w:rsidRPr="0071504D">
        <w:rPr>
          <w:rFonts w:ascii="Times New Roman" w:hAnsi="Times New Roman"/>
          <w:b/>
          <w:sz w:val="20"/>
          <w:szCs w:val="20"/>
          <w:u w:val="single"/>
        </w:rPr>
        <w:t>not suitable for</w:t>
      </w:r>
      <w:r w:rsidRPr="0071504D">
        <w:rPr>
          <w:rFonts w:ascii="Times New Roman" w:hAnsi="Times New Roman"/>
          <w:sz w:val="20"/>
          <w:szCs w:val="20"/>
        </w:rPr>
        <w:t xml:space="preserve"> the following type of services:</w:t>
      </w:r>
    </w:p>
    <w:p w14:paraId="6034052E" w14:textId="77777777" w:rsidR="00CF77F0" w:rsidRPr="0071504D" w:rsidRDefault="00CF77F0" w:rsidP="008D05AB">
      <w:pPr>
        <w:spacing w:line="240" w:lineRule="auto"/>
        <w:jc w:val="both"/>
        <w:rPr>
          <w:rFonts w:ascii="Times New Roman" w:hAnsi="Times New Roman"/>
          <w:sz w:val="20"/>
          <w:szCs w:val="20"/>
        </w:rPr>
      </w:pPr>
    </w:p>
    <w:p w14:paraId="46B793F8" w14:textId="77777777" w:rsidR="00CF77F0" w:rsidRPr="0071504D" w:rsidRDefault="00CF77F0" w:rsidP="008D05AB">
      <w:pPr>
        <w:pStyle w:val="ListParagraph"/>
        <w:numPr>
          <w:ilvl w:val="0"/>
          <w:numId w:val="7"/>
        </w:numPr>
        <w:spacing w:line="240" w:lineRule="auto"/>
        <w:jc w:val="both"/>
        <w:rPr>
          <w:rFonts w:ascii="Times New Roman" w:hAnsi="Times New Roman"/>
          <w:sz w:val="20"/>
          <w:szCs w:val="20"/>
          <w:lang w:val="en-GB"/>
        </w:rPr>
      </w:pPr>
      <w:r w:rsidRPr="0071504D">
        <w:rPr>
          <w:rFonts w:ascii="Times New Roman" w:hAnsi="Times New Roman"/>
          <w:b/>
          <w:sz w:val="20"/>
          <w:szCs w:val="20"/>
          <w:u w:val="single"/>
          <w:lang w:val="en-GB"/>
        </w:rPr>
        <w:t>Coaching services</w:t>
      </w:r>
      <w:r w:rsidRPr="0071504D">
        <w:rPr>
          <w:rFonts w:ascii="Times New Roman" w:hAnsi="Times New Roman"/>
          <w:sz w:val="20"/>
          <w:szCs w:val="20"/>
          <w:lang w:val="en-GB"/>
        </w:rPr>
        <w:t>: there are specific templates for that;</w:t>
      </w:r>
    </w:p>
    <w:p w14:paraId="0BB47E45" w14:textId="77777777" w:rsidR="00A27DF7" w:rsidRPr="0071504D" w:rsidRDefault="00CF77F0" w:rsidP="008D05AB">
      <w:pPr>
        <w:pStyle w:val="ListParagraph"/>
        <w:numPr>
          <w:ilvl w:val="0"/>
          <w:numId w:val="7"/>
        </w:numPr>
        <w:spacing w:line="240" w:lineRule="auto"/>
        <w:jc w:val="both"/>
        <w:rPr>
          <w:rFonts w:ascii="Times New Roman" w:hAnsi="Times New Roman"/>
          <w:sz w:val="20"/>
          <w:szCs w:val="20"/>
          <w:lang w:val="en-GB"/>
        </w:rPr>
      </w:pPr>
      <w:r w:rsidRPr="0071504D">
        <w:rPr>
          <w:rFonts w:ascii="Times New Roman" w:hAnsi="Times New Roman"/>
          <w:b/>
          <w:sz w:val="20"/>
          <w:szCs w:val="20"/>
          <w:u w:val="single"/>
          <w:lang w:val="en-GB"/>
        </w:rPr>
        <w:t>Travel, event organization, real estate and IT development services</w:t>
      </w:r>
      <w:r w:rsidRPr="0071504D">
        <w:rPr>
          <w:rFonts w:ascii="Times New Roman" w:hAnsi="Times New Roman"/>
          <w:sz w:val="20"/>
          <w:szCs w:val="20"/>
          <w:lang w:val="en-GB"/>
        </w:rPr>
        <w:t xml:space="preserve">: for these services </w:t>
      </w:r>
      <w:r w:rsidR="008D05AB" w:rsidRPr="0071504D">
        <w:rPr>
          <w:rFonts w:ascii="Times New Roman" w:hAnsi="Times New Roman"/>
          <w:sz w:val="20"/>
          <w:szCs w:val="20"/>
          <w:lang w:val="en-GB"/>
        </w:rPr>
        <w:t xml:space="preserve">using </w:t>
      </w:r>
      <w:r w:rsidRPr="0071504D">
        <w:rPr>
          <w:rFonts w:ascii="Times New Roman" w:hAnsi="Times New Roman"/>
          <w:sz w:val="20"/>
          <w:szCs w:val="20"/>
          <w:lang w:val="en-GB"/>
        </w:rPr>
        <w:t>our own terms and conditions</w:t>
      </w:r>
      <w:r w:rsidR="008D05AB" w:rsidRPr="0071504D">
        <w:rPr>
          <w:rFonts w:ascii="Times New Roman" w:hAnsi="Times New Roman"/>
          <w:sz w:val="20"/>
          <w:szCs w:val="20"/>
          <w:lang w:val="en-GB"/>
        </w:rPr>
        <w:t xml:space="preserve"> is commercially not viable</w:t>
      </w:r>
      <w:r w:rsidRPr="0071504D">
        <w:rPr>
          <w:rFonts w:ascii="Times New Roman" w:hAnsi="Times New Roman"/>
          <w:sz w:val="20"/>
          <w:szCs w:val="20"/>
          <w:lang w:val="en-GB"/>
        </w:rPr>
        <w:t>. Please ask for the supplier’s terms and have them reviewed by the legal department.</w:t>
      </w:r>
    </w:p>
    <w:p w14:paraId="265CC322" w14:textId="77777777" w:rsidR="004F6FD0" w:rsidRPr="0071504D" w:rsidRDefault="004F6FD0" w:rsidP="004F6FD0">
      <w:pPr>
        <w:pStyle w:val="ListParagraph"/>
        <w:spacing w:line="240" w:lineRule="auto"/>
        <w:jc w:val="both"/>
        <w:rPr>
          <w:rFonts w:ascii="Times New Roman" w:hAnsi="Times New Roman"/>
          <w:sz w:val="20"/>
          <w:szCs w:val="20"/>
          <w:highlight w:val="lightGray"/>
          <w:lang w:val="en-GB"/>
        </w:rPr>
      </w:pPr>
    </w:p>
    <w:p w14:paraId="4FB6AD51" w14:textId="77777777" w:rsidR="00A27DF7" w:rsidRPr="0071504D" w:rsidRDefault="003B51DF" w:rsidP="004F6FD0">
      <w:pPr>
        <w:pStyle w:val="ListParagraph"/>
        <w:numPr>
          <w:ilvl w:val="0"/>
          <w:numId w:val="9"/>
        </w:numPr>
        <w:spacing w:line="240" w:lineRule="auto"/>
        <w:jc w:val="both"/>
        <w:rPr>
          <w:rFonts w:ascii="Times New Roman" w:hAnsi="Times New Roman"/>
          <w:sz w:val="20"/>
          <w:szCs w:val="20"/>
          <w:u w:val="single"/>
          <w:lang w:val="en-US"/>
        </w:rPr>
      </w:pPr>
      <w:r w:rsidRPr="0071504D">
        <w:rPr>
          <w:rFonts w:ascii="Times New Roman" w:hAnsi="Times New Roman"/>
          <w:i/>
          <w:sz w:val="20"/>
          <w:szCs w:val="20"/>
          <w:u w:val="single"/>
          <w:lang w:val="en-US"/>
        </w:rPr>
        <w:t>Use of this agreement:</w:t>
      </w:r>
      <w:r w:rsidR="00A27DF7" w:rsidRPr="0071504D">
        <w:rPr>
          <w:rFonts w:ascii="Times New Roman" w:hAnsi="Times New Roman"/>
          <w:i/>
          <w:sz w:val="20"/>
          <w:szCs w:val="20"/>
          <w:u w:val="single"/>
          <w:lang w:val="en-US"/>
        </w:rPr>
        <w:t xml:space="preserve"> how?</w:t>
      </w:r>
    </w:p>
    <w:p w14:paraId="2E23DE95" w14:textId="77777777" w:rsidR="00A27DF7" w:rsidRPr="0071504D" w:rsidRDefault="00A27DF7" w:rsidP="008D05AB">
      <w:pPr>
        <w:spacing w:line="240" w:lineRule="auto"/>
        <w:jc w:val="both"/>
        <w:rPr>
          <w:rFonts w:ascii="Times New Roman" w:hAnsi="Times New Roman"/>
          <w:sz w:val="20"/>
          <w:szCs w:val="20"/>
          <w:highlight w:val="lightGray"/>
        </w:rPr>
      </w:pPr>
    </w:p>
    <w:p w14:paraId="311ED205" w14:textId="77777777" w:rsidR="007C2E67" w:rsidRPr="0071504D" w:rsidRDefault="007C2E67" w:rsidP="004F6FD0">
      <w:pPr>
        <w:spacing w:line="240" w:lineRule="auto"/>
        <w:ind w:left="720"/>
        <w:jc w:val="both"/>
        <w:rPr>
          <w:rFonts w:ascii="Times New Roman" w:hAnsi="Times New Roman"/>
          <w:sz w:val="20"/>
          <w:szCs w:val="20"/>
        </w:rPr>
      </w:pPr>
      <w:r w:rsidRPr="0071504D">
        <w:rPr>
          <w:rFonts w:ascii="Times New Roman" w:hAnsi="Times New Roman"/>
          <w:b/>
          <w:sz w:val="20"/>
          <w:szCs w:val="20"/>
          <w:u w:val="single"/>
        </w:rPr>
        <w:t>Before</w:t>
      </w:r>
      <w:r w:rsidRPr="0071504D">
        <w:rPr>
          <w:rFonts w:ascii="Times New Roman" w:hAnsi="Times New Roman"/>
          <w:sz w:val="20"/>
          <w:szCs w:val="20"/>
        </w:rPr>
        <w:t xml:space="preserve"> sending out the Request for Proposal, please do the following, </w:t>
      </w:r>
      <w:r w:rsidRPr="0071504D">
        <w:rPr>
          <w:rFonts w:ascii="Times New Roman" w:hAnsi="Times New Roman"/>
          <w:b/>
          <w:sz w:val="20"/>
          <w:szCs w:val="20"/>
          <w:u w:val="single"/>
        </w:rPr>
        <w:t xml:space="preserve">in the order </w:t>
      </w:r>
      <w:r w:rsidRPr="0071504D">
        <w:rPr>
          <w:rFonts w:ascii="Times New Roman" w:hAnsi="Times New Roman"/>
          <w:sz w:val="20"/>
          <w:szCs w:val="20"/>
        </w:rPr>
        <w:t>listed below:</w:t>
      </w:r>
    </w:p>
    <w:p w14:paraId="066BE622" w14:textId="77777777" w:rsidR="008D05AB" w:rsidRPr="0071504D" w:rsidRDefault="008D05AB" w:rsidP="008D05AB">
      <w:pPr>
        <w:spacing w:line="240" w:lineRule="auto"/>
        <w:jc w:val="both"/>
        <w:rPr>
          <w:rFonts w:ascii="Times New Roman" w:hAnsi="Times New Roman"/>
          <w:sz w:val="20"/>
          <w:szCs w:val="20"/>
          <w:highlight w:val="lightGray"/>
        </w:rPr>
      </w:pPr>
    </w:p>
    <w:p w14:paraId="7468516F" w14:textId="77777777" w:rsidR="00A27DF7" w:rsidRPr="0071504D" w:rsidRDefault="00BF1847" w:rsidP="008D05AB">
      <w:pPr>
        <w:pStyle w:val="ListParagraph"/>
        <w:numPr>
          <w:ilvl w:val="0"/>
          <w:numId w:val="8"/>
        </w:numPr>
        <w:spacing w:line="240" w:lineRule="auto"/>
        <w:rPr>
          <w:rFonts w:ascii="Times New Roman" w:hAnsi="Times New Roman"/>
          <w:sz w:val="20"/>
          <w:szCs w:val="20"/>
          <w:lang w:val="en-GB"/>
        </w:rPr>
      </w:pPr>
      <w:r w:rsidRPr="0071504D">
        <w:rPr>
          <w:rFonts w:ascii="Times New Roman" w:hAnsi="Times New Roman"/>
          <w:b/>
          <w:sz w:val="20"/>
          <w:szCs w:val="20"/>
          <w:u w:val="single"/>
          <w:lang w:val="en-GB"/>
        </w:rPr>
        <w:t>C</w:t>
      </w:r>
      <w:r w:rsidR="008D05AB" w:rsidRPr="0071504D">
        <w:rPr>
          <w:rFonts w:ascii="Times New Roman" w:hAnsi="Times New Roman"/>
          <w:b/>
          <w:sz w:val="20"/>
          <w:szCs w:val="20"/>
          <w:u w:val="single"/>
          <w:lang w:val="en-GB"/>
        </w:rPr>
        <w:t>omplete</w:t>
      </w:r>
      <w:r w:rsidR="008D05AB" w:rsidRPr="0071504D">
        <w:rPr>
          <w:rFonts w:ascii="Times New Roman" w:hAnsi="Times New Roman"/>
          <w:sz w:val="20"/>
          <w:szCs w:val="20"/>
          <w:lang w:val="en-GB"/>
        </w:rPr>
        <w:t xml:space="preserve"> all </w:t>
      </w:r>
      <w:r w:rsidR="008D05AB" w:rsidRPr="0071504D">
        <w:rPr>
          <w:rFonts w:ascii="Times New Roman" w:hAnsi="Times New Roman"/>
          <w:sz w:val="20"/>
          <w:szCs w:val="20"/>
          <w:highlight w:val="green"/>
          <w:lang w:val="en-GB"/>
        </w:rPr>
        <w:t>green highlighted fields</w:t>
      </w:r>
      <w:r w:rsidR="008D05AB" w:rsidRPr="0071504D">
        <w:rPr>
          <w:rFonts w:ascii="Times New Roman" w:hAnsi="Times New Roman"/>
          <w:sz w:val="20"/>
          <w:szCs w:val="20"/>
          <w:lang w:val="en-GB"/>
        </w:rPr>
        <w:t>;</w:t>
      </w:r>
    </w:p>
    <w:p w14:paraId="6108FA2C" w14:textId="77777777" w:rsidR="00BF1847" w:rsidRPr="0071504D" w:rsidRDefault="008D05AB" w:rsidP="008D05AB">
      <w:pPr>
        <w:pStyle w:val="ListParagraph"/>
        <w:numPr>
          <w:ilvl w:val="0"/>
          <w:numId w:val="8"/>
        </w:numPr>
        <w:spacing w:line="240" w:lineRule="auto"/>
        <w:rPr>
          <w:rFonts w:ascii="Times New Roman" w:hAnsi="Times New Roman"/>
          <w:sz w:val="20"/>
          <w:szCs w:val="20"/>
          <w:lang w:val="en-GB"/>
        </w:rPr>
      </w:pPr>
      <w:r w:rsidRPr="0071504D">
        <w:rPr>
          <w:rFonts w:ascii="Times New Roman" w:hAnsi="Times New Roman"/>
          <w:b/>
          <w:sz w:val="20"/>
          <w:szCs w:val="20"/>
          <w:u w:val="single"/>
          <w:lang w:val="en-GB"/>
        </w:rPr>
        <w:t>Delete</w:t>
      </w:r>
      <w:r w:rsidRPr="0071504D">
        <w:rPr>
          <w:rFonts w:ascii="Times New Roman" w:hAnsi="Times New Roman"/>
          <w:sz w:val="20"/>
          <w:szCs w:val="20"/>
          <w:lang w:val="en-GB"/>
        </w:rPr>
        <w:t xml:space="preserve"> this entire </w:t>
      </w:r>
      <w:r w:rsidR="007405B0" w:rsidRPr="0071504D">
        <w:rPr>
          <w:rFonts w:ascii="Times New Roman" w:hAnsi="Times New Roman"/>
          <w:sz w:val="20"/>
          <w:szCs w:val="20"/>
          <w:lang w:val="en-GB"/>
        </w:rPr>
        <w:t xml:space="preserve">page </w:t>
      </w:r>
      <w:r w:rsidR="0071504D">
        <w:rPr>
          <w:rFonts w:ascii="Times New Roman" w:hAnsi="Times New Roman"/>
          <w:sz w:val="20"/>
          <w:szCs w:val="20"/>
          <w:lang w:val="en-GB"/>
        </w:rPr>
        <w:t xml:space="preserve">(2) </w:t>
      </w:r>
      <w:r w:rsidR="007405B0" w:rsidRPr="0071504D">
        <w:rPr>
          <w:rFonts w:ascii="Times New Roman" w:hAnsi="Times New Roman"/>
          <w:sz w:val="20"/>
          <w:szCs w:val="20"/>
          <w:lang w:val="en-GB"/>
        </w:rPr>
        <w:t xml:space="preserve">with </w:t>
      </w:r>
      <w:r w:rsidRPr="0071504D">
        <w:rPr>
          <w:rFonts w:ascii="Times New Roman" w:hAnsi="Times New Roman"/>
          <w:sz w:val="20"/>
          <w:szCs w:val="20"/>
          <w:lang w:val="en-GB"/>
        </w:rPr>
        <w:t>instructions; and</w:t>
      </w:r>
    </w:p>
    <w:p w14:paraId="307244B9" w14:textId="77777777" w:rsidR="004C5185" w:rsidRPr="0071504D" w:rsidRDefault="00BF1847" w:rsidP="004C5185">
      <w:pPr>
        <w:pStyle w:val="ListParagraph"/>
        <w:numPr>
          <w:ilvl w:val="0"/>
          <w:numId w:val="8"/>
        </w:numPr>
        <w:spacing w:line="240" w:lineRule="auto"/>
        <w:rPr>
          <w:rFonts w:ascii="Times New Roman" w:hAnsi="Times New Roman"/>
          <w:sz w:val="20"/>
          <w:szCs w:val="20"/>
          <w:lang w:val="en-GB"/>
        </w:rPr>
      </w:pPr>
      <w:r w:rsidRPr="0071504D">
        <w:rPr>
          <w:rFonts w:ascii="Times New Roman" w:hAnsi="Times New Roman"/>
          <w:b/>
          <w:sz w:val="20"/>
          <w:szCs w:val="20"/>
          <w:u w:val="single"/>
          <w:lang w:val="en-GB"/>
        </w:rPr>
        <w:t xml:space="preserve">Include </w:t>
      </w:r>
      <w:r w:rsidRPr="0071504D">
        <w:rPr>
          <w:rFonts w:ascii="Times New Roman" w:hAnsi="Times New Roman"/>
          <w:sz w:val="20"/>
          <w:szCs w:val="20"/>
          <w:lang w:val="en-GB"/>
        </w:rPr>
        <w:t xml:space="preserve">the agreement (after conducting the above two steps) in the documents accompanying your Rfp. </w:t>
      </w:r>
    </w:p>
    <w:p w14:paraId="2AC345C6" w14:textId="77777777" w:rsidR="004F6FD0" w:rsidRPr="0071504D" w:rsidRDefault="004F6FD0" w:rsidP="004F6FD0">
      <w:pPr>
        <w:spacing w:line="240" w:lineRule="auto"/>
        <w:ind w:left="568" w:firstLine="152"/>
        <w:rPr>
          <w:rFonts w:ascii="Times New Roman" w:hAnsi="Times New Roman"/>
          <w:sz w:val="20"/>
          <w:szCs w:val="20"/>
          <w:highlight w:val="red"/>
          <w:lang w:val="en-GB"/>
        </w:rPr>
      </w:pPr>
      <w:r w:rsidRPr="0071504D">
        <w:rPr>
          <w:rFonts w:ascii="Times New Roman" w:hAnsi="Times New Roman"/>
          <w:sz w:val="20"/>
          <w:szCs w:val="20"/>
          <w:highlight w:val="red"/>
          <w:lang w:val="en-GB"/>
        </w:rPr>
        <w:t>Do NOT share this template outside our organisation before completing the above 3 steps!</w:t>
      </w:r>
    </w:p>
    <w:p w14:paraId="20588B3B" w14:textId="77777777" w:rsidR="004F6FD0" w:rsidRPr="0071504D" w:rsidRDefault="004F6FD0" w:rsidP="004F6FD0">
      <w:pPr>
        <w:spacing w:line="240" w:lineRule="auto"/>
        <w:ind w:left="568"/>
        <w:rPr>
          <w:rFonts w:ascii="Times New Roman" w:hAnsi="Times New Roman"/>
          <w:sz w:val="20"/>
          <w:szCs w:val="20"/>
          <w:highlight w:val="lightGray"/>
          <w:lang w:val="en-GB"/>
        </w:rPr>
      </w:pPr>
    </w:p>
    <w:p w14:paraId="7FE22927" w14:textId="77777777" w:rsidR="004C5185" w:rsidRPr="0071504D" w:rsidRDefault="004C5185" w:rsidP="004F6FD0">
      <w:pPr>
        <w:spacing w:line="240" w:lineRule="auto"/>
        <w:ind w:firstLine="720"/>
        <w:rPr>
          <w:rFonts w:ascii="Times New Roman" w:hAnsi="Times New Roman"/>
          <w:sz w:val="20"/>
          <w:szCs w:val="20"/>
          <w:lang w:val="en-GB"/>
        </w:rPr>
      </w:pPr>
      <w:r w:rsidRPr="0071504D">
        <w:rPr>
          <w:rFonts w:ascii="Times New Roman" w:hAnsi="Times New Roman"/>
          <w:b/>
          <w:sz w:val="20"/>
          <w:szCs w:val="20"/>
          <w:u w:val="single"/>
          <w:lang w:val="en-GB"/>
        </w:rPr>
        <w:t>After</w:t>
      </w:r>
      <w:r w:rsidR="00DD6714" w:rsidRPr="0071504D">
        <w:rPr>
          <w:rFonts w:ascii="Times New Roman" w:hAnsi="Times New Roman"/>
          <w:sz w:val="20"/>
          <w:szCs w:val="20"/>
          <w:lang w:val="en-GB"/>
        </w:rPr>
        <w:t xml:space="preserve"> selecting the winning tenderer</w:t>
      </w:r>
      <w:r w:rsidRPr="0071504D">
        <w:rPr>
          <w:rFonts w:ascii="Times New Roman" w:hAnsi="Times New Roman"/>
          <w:sz w:val="20"/>
          <w:szCs w:val="20"/>
          <w:lang w:val="en-GB"/>
        </w:rPr>
        <w:t>:</w:t>
      </w:r>
    </w:p>
    <w:p w14:paraId="2251AB64" w14:textId="77777777" w:rsidR="004C5185" w:rsidRPr="0071504D" w:rsidRDefault="00BF1847" w:rsidP="004C5185">
      <w:pPr>
        <w:pStyle w:val="ListParagraph"/>
        <w:numPr>
          <w:ilvl w:val="0"/>
          <w:numId w:val="8"/>
        </w:numPr>
        <w:spacing w:line="240" w:lineRule="auto"/>
        <w:rPr>
          <w:rFonts w:ascii="Times New Roman" w:hAnsi="Times New Roman"/>
          <w:sz w:val="20"/>
          <w:szCs w:val="20"/>
          <w:lang w:val="en-GB"/>
        </w:rPr>
      </w:pPr>
      <w:r w:rsidRPr="0071504D">
        <w:rPr>
          <w:rFonts w:ascii="Times New Roman" w:hAnsi="Times New Roman"/>
          <w:b/>
          <w:sz w:val="20"/>
          <w:szCs w:val="20"/>
          <w:u w:val="single"/>
          <w:lang w:val="en-GB"/>
        </w:rPr>
        <w:t>Complete</w:t>
      </w:r>
      <w:r w:rsidRPr="0071504D">
        <w:rPr>
          <w:rFonts w:ascii="Times New Roman" w:hAnsi="Times New Roman"/>
          <w:sz w:val="20"/>
          <w:szCs w:val="20"/>
          <w:lang w:val="en-GB"/>
        </w:rPr>
        <w:t xml:space="preserve"> all </w:t>
      </w:r>
      <w:r w:rsidRPr="0071504D">
        <w:rPr>
          <w:rFonts w:ascii="Times New Roman" w:hAnsi="Times New Roman"/>
          <w:sz w:val="20"/>
          <w:szCs w:val="20"/>
          <w:highlight w:val="yellow"/>
          <w:lang w:val="en-GB"/>
        </w:rPr>
        <w:t>yellow highlighted fields</w:t>
      </w:r>
    </w:p>
    <w:p w14:paraId="3228D64C" w14:textId="77777777" w:rsidR="004C5185" w:rsidRPr="0071504D" w:rsidRDefault="004E6091" w:rsidP="004C5185">
      <w:pPr>
        <w:pStyle w:val="ListParagraph"/>
        <w:numPr>
          <w:ilvl w:val="0"/>
          <w:numId w:val="8"/>
        </w:numPr>
        <w:spacing w:line="240" w:lineRule="auto"/>
        <w:rPr>
          <w:rFonts w:ascii="Times New Roman" w:hAnsi="Times New Roman"/>
          <w:sz w:val="20"/>
          <w:szCs w:val="20"/>
          <w:lang w:val="en-GB"/>
        </w:rPr>
      </w:pPr>
      <w:r w:rsidRPr="0071504D">
        <w:rPr>
          <w:rFonts w:ascii="Times New Roman" w:hAnsi="Times New Roman"/>
          <w:b/>
          <w:sz w:val="20"/>
          <w:szCs w:val="20"/>
          <w:u w:val="single"/>
          <w:lang w:val="en-GB"/>
        </w:rPr>
        <w:t>Have the agreement</w:t>
      </w:r>
      <w:r w:rsidR="004C5185" w:rsidRPr="0071504D">
        <w:rPr>
          <w:rFonts w:ascii="Times New Roman" w:hAnsi="Times New Roman"/>
          <w:b/>
          <w:sz w:val="20"/>
          <w:szCs w:val="20"/>
          <w:u w:val="single"/>
          <w:lang w:val="en-GB"/>
        </w:rPr>
        <w:t xml:space="preserve"> signed </w:t>
      </w:r>
      <w:r w:rsidR="004C5185" w:rsidRPr="0071504D">
        <w:rPr>
          <w:rFonts w:ascii="Times New Roman" w:hAnsi="Times New Roman"/>
          <w:sz w:val="20"/>
          <w:szCs w:val="20"/>
          <w:lang w:val="en-GB"/>
        </w:rPr>
        <w:t>by both parties.</w:t>
      </w:r>
    </w:p>
    <w:p w14:paraId="63B1F993" w14:textId="77777777" w:rsidR="004F6FD0" w:rsidRPr="0071504D" w:rsidRDefault="004F6FD0" w:rsidP="004F6FD0">
      <w:pPr>
        <w:spacing w:line="240" w:lineRule="auto"/>
        <w:ind w:left="568"/>
        <w:rPr>
          <w:rFonts w:ascii="Times New Roman" w:hAnsi="Times New Roman"/>
          <w:sz w:val="20"/>
          <w:szCs w:val="20"/>
          <w:highlight w:val="lightGray"/>
          <w:lang w:val="en-GB"/>
        </w:rPr>
      </w:pPr>
    </w:p>
    <w:p w14:paraId="3DC05FAF" w14:textId="77777777" w:rsidR="004F6FD0" w:rsidRPr="0071504D" w:rsidRDefault="004F6FD0" w:rsidP="004F6FD0">
      <w:pPr>
        <w:pStyle w:val="ListParagraph"/>
        <w:numPr>
          <w:ilvl w:val="0"/>
          <w:numId w:val="9"/>
        </w:numPr>
        <w:spacing w:line="240" w:lineRule="auto"/>
        <w:rPr>
          <w:rFonts w:ascii="Times New Roman" w:hAnsi="Times New Roman"/>
          <w:i/>
          <w:sz w:val="20"/>
          <w:szCs w:val="20"/>
          <w:u w:val="single"/>
          <w:lang w:val="en-GB"/>
        </w:rPr>
      </w:pPr>
      <w:r w:rsidRPr="0071504D">
        <w:rPr>
          <w:rFonts w:ascii="Times New Roman" w:hAnsi="Times New Roman"/>
          <w:i/>
          <w:sz w:val="20"/>
          <w:szCs w:val="20"/>
          <w:u w:val="single"/>
          <w:lang w:val="en-GB"/>
        </w:rPr>
        <w:t>What if the Supplier insists on using its own term</w:t>
      </w:r>
      <w:r w:rsidR="000D2259">
        <w:rPr>
          <w:rFonts w:ascii="Times New Roman" w:hAnsi="Times New Roman"/>
          <w:i/>
          <w:sz w:val="20"/>
          <w:szCs w:val="20"/>
          <w:u w:val="single"/>
          <w:lang w:val="en-GB"/>
        </w:rPr>
        <w:t>s</w:t>
      </w:r>
      <w:r w:rsidRPr="0071504D">
        <w:rPr>
          <w:rFonts w:ascii="Times New Roman" w:hAnsi="Times New Roman"/>
          <w:i/>
          <w:sz w:val="20"/>
          <w:szCs w:val="20"/>
          <w:u w:val="single"/>
          <w:lang w:val="en-GB"/>
        </w:rPr>
        <w:t xml:space="preserve"> and conditions?</w:t>
      </w:r>
    </w:p>
    <w:p w14:paraId="182389E7" w14:textId="77777777" w:rsidR="004F6FD0" w:rsidRPr="0071504D" w:rsidRDefault="004F6FD0" w:rsidP="004F6FD0">
      <w:pPr>
        <w:spacing w:line="240" w:lineRule="auto"/>
        <w:rPr>
          <w:rFonts w:ascii="Times New Roman" w:hAnsi="Times New Roman"/>
          <w:sz w:val="20"/>
          <w:szCs w:val="20"/>
          <w:highlight w:val="lightGray"/>
          <w:lang w:val="en-GB"/>
        </w:rPr>
      </w:pPr>
    </w:p>
    <w:p w14:paraId="266E27C7" w14:textId="77777777" w:rsidR="004F6FD0" w:rsidRPr="0071504D" w:rsidRDefault="004F6FD0" w:rsidP="004F6FD0">
      <w:pPr>
        <w:spacing w:line="240" w:lineRule="auto"/>
        <w:ind w:firstLine="720"/>
        <w:rPr>
          <w:rFonts w:ascii="Times New Roman" w:hAnsi="Times New Roman"/>
          <w:sz w:val="20"/>
          <w:szCs w:val="20"/>
          <w:lang w:val="en-GB"/>
        </w:rPr>
      </w:pPr>
      <w:r w:rsidRPr="0071504D">
        <w:rPr>
          <w:rFonts w:ascii="Times New Roman" w:hAnsi="Times New Roman"/>
          <w:b/>
          <w:sz w:val="20"/>
          <w:szCs w:val="20"/>
          <w:u w:val="single"/>
          <w:lang w:val="en-GB"/>
        </w:rPr>
        <w:t>Contact</w:t>
      </w:r>
      <w:r w:rsidRPr="0071504D">
        <w:rPr>
          <w:rFonts w:ascii="Times New Roman" w:hAnsi="Times New Roman"/>
          <w:sz w:val="20"/>
          <w:szCs w:val="20"/>
          <w:lang w:val="en-GB"/>
        </w:rPr>
        <w:t xml:space="preserve"> legal.</w:t>
      </w:r>
    </w:p>
    <w:p w14:paraId="6AF8D45B" w14:textId="77777777" w:rsidR="008D05AB" w:rsidRPr="004C5185" w:rsidRDefault="008D05AB" w:rsidP="004C5185">
      <w:pPr>
        <w:pStyle w:val="ListParagraph"/>
        <w:spacing w:line="240" w:lineRule="auto"/>
        <w:ind w:left="928"/>
        <w:rPr>
          <w:rFonts w:asciiTheme="majorHAnsi" w:hAnsiTheme="majorHAnsi" w:cstheme="majorHAnsi"/>
          <w:lang w:val="en-GB"/>
        </w:rPr>
      </w:pPr>
      <w:r w:rsidRPr="004C5185">
        <w:rPr>
          <w:i/>
          <w:sz w:val="20"/>
          <w:szCs w:val="20"/>
          <w:lang w:val="en-US"/>
        </w:rPr>
        <w:br w:type="page"/>
      </w:r>
    </w:p>
    <w:p w14:paraId="66F7A9CE" w14:textId="77777777" w:rsidR="00A47843" w:rsidRPr="00A47843" w:rsidRDefault="00A47843" w:rsidP="008B2BE9">
      <w:pPr>
        <w:jc w:val="center"/>
        <w:rPr>
          <w:rFonts w:cs="Calibri Light"/>
          <w:b/>
        </w:rPr>
      </w:pPr>
      <w:r w:rsidRPr="00A47843">
        <w:rPr>
          <w:rFonts w:cs="Calibri Light"/>
          <w:b/>
        </w:rPr>
        <w:lastRenderedPageBreak/>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Kennispoort,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Kennedylaan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[VAT number service provider]</w:t>
      </w:r>
      <w:r w:rsidR="00C57C47" w:rsidRPr="008529A5">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77777777"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amongst others, </w:t>
      </w:r>
      <w:r w:rsidRPr="00A47843">
        <w:rPr>
          <w:rFonts w:ascii="Calibri Light" w:hAnsi="Calibri Light" w:cs="Calibri Light"/>
          <w:lang w:val="en-US"/>
        </w:rPr>
        <w:t>from 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With these 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68EBD2CE"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sidRPr="4E9A5F10">
        <w:rPr>
          <w:rFonts w:ascii="Calibri Light" w:hAnsi="Calibri Light" w:cs="Calibri Light"/>
          <w:lang w:val="en-US"/>
        </w:rPr>
        <w:t>As we use public</w:t>
      </w:r>
      <w:r w:rsidR="00DB39AA" w:rsidRPr="4E9A5F10">
        <w:rPr>
          <w:rFonts w:ascii="Calibri Light" w:hAnsi="Calibri Light" w:cs="Calibri Light"/>
          <w:lang w:val="en-US"/>
        </w:rPr>
        <w:t xml:space="preserve"> money</w:t>
      </w:r>
      <w:r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need to comply with certain (additional) obligations towards the EIT and other EU bodies. </w:t>
      </w:r>
      <w:r w:rsidR="008B2BE9" w:rsidRPr="4E9A5F10">
        <w:rPr>
          <w:rFonts w:ascii="Calibri Light" w:hAnsi="Calibri Light" w:cs="Calibri Light"/>
          <w:lang w:val="en-US"/>
        </w:rPr>
        <w:t>We 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80FA6" w:rsidRPr="4E9A5F10">
        <w:rPr>
          <w:rFonts w:ascii="Calibri Light" w:hAnsi="Calibri Light" w:cs="Calibri Light"/>
          <w:i/>
          <w:iCs/>
          <w:lang w:val="en-US"/>
        </w:rPr>
        <w:t>Our</w:t>
      </w:r>
      <w:r w:rsidR="00B80FA6" w:rsidRPr="4E9A5F10">
        <w:rPr>
          <w:rFonts w:ascii="Calibri Light" w:hAnsi="Calibri Light" w:cs="Calibri Light"/>
          <w:lang w:val="en-US"/>
        </w:rPr>
        <w:t xml:space="preserve"> contractual obligations with the EIT relating to said public money are on the verge of changing due to the upcoming implementation of the Horizon Europe framework. These changes are expected to become effective over the course of 202</w:t>
      </w:r>
      <w:r w:rsidR="034B3422" w:rsidRPr="4E9A5F10">
        <w:rPr>
          <w:rFonts w:ascii="Calibri Light" w:hAnsi="Calibri Light" w:cs="Calibri Light"/>
          <w:lang w:val="en-US"/>
        </w:rPr>
        <w:t>3</w:t>
      </w:r>
      <w:r w:rsidR="00B80FA6" w:rsidRPr="4E9A5F10">
        <w:rPr>
          <w:rFonts w:ascii="Calibri Light" w:hAnsi="Calibri Light" w:cs="Calibri Light"/>
          <w:lang w:val="en-US"/>
        </w:rPr>
        <w:t xml:space="preserve"> and 202</w:t>
      </w:r>
      <w:r w:rsidR="36377A19" w:rsidRPr="4E9A5F10">
        <w:rPr>
          <w:rFonts w:ascii="Calibri Light" w:hAnsi="Calibri Light" w:cs="Calibri Light"/>
          <w:lang w:val="en-US"/>
        </w:rPr>
        <w:t>4</w:t>
      </w:r>
      <w:r w:rsidR="00B80FA6" w:rsidRPr="4E9A5F10">
        <w:rPr>
          <w:rFonts w:ascii="Calibri Light" w:hAnsi="Calibri Light" w:cs="Calibri Light"/>
          <w:lang w:val="en-US"/>
        </w:rPr>
        <w:t xml:space="preserve"> and may require amendment of this Agreement. 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5542C874" w:rsidR="00A47843" w:rsidRPr="00A47843" w:rsidRDefault="008B2BE9"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As we use public money, we launched a tender procedure to select </w:t>
      </w:r>
      <w:r w:rsidR="00A47843" w:rsidRPr="00A47843">
        <w:rPr>
          <w:rFonts w:ascii="Calibri Light" w:hAnsi="Calibri Light" w:cs="Calibri Light"/>
          <w:lang w:val="en-US"/>
        </w:rPr>
        <w:t xml:space="preserve">an external party to provide </w:t>
      </w:r>
      <w:r>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Pr>
          <w:rFonts w:ascii="Calibri Light" w:hAnsi="Calibri Light" w:cs="Calibri Light"/>
          <w:lang w:val="en-US"/>
        </w:rPr>
        <w:fldChar w:fldCharType="begin"/>
      </w:r>
      <w:r>
        <w:rPr>
          <w:rFonts w:ascii="Calibri Light" w:hAnsi="Calibri Light" w:cs="Calibri Light"/>
          <w:lang w:val="en-US"/>
        </w:rPr>
        <w:instrText xml:space="preserve"> REF _Ref508974613 \r \h </w:instrText>
      </w:r>
      <w:r>
        <w:rPr>
          <w:rFonts w:ascii="Calibri Light" w:hAnsi="Calibri Light" w:cs="Calibri Light"/>
          <w:lang w:val="en-US"/>
        </w:rPr>
      </w:r>
      <w:r>
        <w:rPr>
          <w:rFonts w:ascii="Calibri Light" w:hAnsi="Calibri Light" w:cs="Calibri Light"/>
          <w:lang w:val="en-US"/>
        </w:rPr>
        <w:fldChar w:fldCharType="separate"/>
      </w:r>
      <w:r w:rsidR="008F162B">
        <w:rPr>
          <w:rFonts w:ascii="Calibri Light" w:hAnsi="Calibri Light" w:cs="Calibri Light"/>
          <w:lang w:val="en-US"/>
        </w:rPr>
        <w:t>1.1</w:t>
      </w:r>
      <w:r>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Pr>
          <w:rFonts w:ascii="Calibri Light" w:hAnsi="Calibri Light" w:cs="Calibri Light"/>
          <w:lang w:val="en-US"/>
        </w:rPr>
        <w:t xml:space="preserve">, on </w:t>
      </w:r>
      <w:r w:rsidR="00A47843" w:rsidRPr="00A47843">
        <w:rPr>
          <w:rFonts w:ascii="Calibri Light" w:hAnsi="Calibri Light" w:cs="Calibri Light"/>
          <w:lang w:val="en-US"/>
        </w:rPr>
        <w:t xml:space="preserve">the basis of </w:t>
      </w:r>
      <w:r>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B52F2F" w:rsidRDefault="00B52F2F" w:rsidP="0042758F">
            <w:pPr>
              <w:pStyle w:val="ListParagraph"/>
              <w:ind w:left="0"/>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must perform the Services 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are free to organize how you provide the Services as long as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4E23AF02" w14:textId="522CD76E" w:rsidR="001C6833" w:rsidRPr="001C6833" w:rsidRDefault="001C6833" w:rsidP="00A47843">
      <w:pPr>
        <w:pStyle w:val="ListParagraph"/>
        <w:numPr>
          <w:ilvl w:val="1"/>
          <w:numId w:val="4"/>
        </w:numPr>
        <w:spacing w:after="0"/>
        <w:ind w:left="720"/>
        <w:jc w:val="both"/>
        <w:rPr>
          <w:ins w:id="3" w:author="Bas Maasen" w:date="2024-11-22T16:11:00Z" w16du:dateUtc="2024-11-22T15:11:00Z"/>
          <w:rFonts w:ascii="Calibri Light" w:hAnsi="Calibri Light" w:cs="Calibri Light"/>
          <w:u w:val="single"/>
          <w:lang w:val="en-US"/>
        </w:rPr>
      </w:pPr>
      <w:ins w:id="4" w:author="Bas Maasen" w:date="2024-11-22T16:11:00Z" w16du:dateUtc="2024-11-22T15:11:00Z">
        <w:r>
          <w:rPr>
            <w:rFonts w:ascii="Calibri Light" w:hAnsi="Calibri Light" w:cs="Calibri Light"/>
            <w:lang w:val="en-US"/>
          </w:rPr>
          <w:t xml:space="preserve">You must comply with the Code of Ethics. A copy of the Code of Ethics is attached as </w:t>
        </w:r>
        <w:r w:rsidRPr="001C6833">
          <w:rPr>
            <w:rFonts w:ascii="Calibri Light" w:hAnsi="Calibri Light" w:cs="Calibri Light"/>
            <w:u w:val="single"/>
            <w:lang w:val="en-US"/>
          </w:rPr>
          <w:t>Annex 1</w:t>
        </w:r>
      </w:ins>
      <w:ins w:id="5" w:author="Bas Maasen" w:date="2024-11-22T16:12:00Z" w16du:dateUtc="2024-11-22T15:12:00Z">
        <w:r>
          <w:rPr>
            <w:rFonts w:ascii="Calibri Light" w:hAnsi="Calibri Light" w:cs="Calibri Light"/>
            <w:u w:val="single"/>
            <w:lang w:val="en-US"/>
          </w:rPr>
          <w:t>.</w:t>
        </w:r>
      </w:ins>
    </w:p>
    <w:p w14:paraId="6FAE7DB3" w14:textId="7A19E2EE"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lastRenderedPageBreak/>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t>a.</w:t>
      </w:r>
      <w:r w:rsidRPr="00A47843">
        <w:rPr>
          <w:rFonts w:cs="Calibri Light"/>
        </w:rPr>
        <w:tab/>
        <w:t>your name and address;</w:t>
      </w:r>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your VAT identification number;</w:t>
      </w:r>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our name and address;</w:t>
      </w:r>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our VAT identification number;</w:t>
      </w:r>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the invoice number;</w:t>
      </w:r>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the invoice date;</w:t>
      </w:r>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the date on which the Services were provided;</w:t>
      </w:r>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a brief description of the nature and type of Services supplied;</w:t>
      </w:r>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the price per piece or unit, including VAT;</w:t>
      </w:r>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any reductions that are not included in the price;</w:t>
      </w:r>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the VAT tariff that has been applied;</w:t>
      </w:r>
    </w:p>
    <w:p w14:paraId="164E3D1F"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iv.</w:t>
      </w:r>
      <w:r w:rsidRPr="00A47843">
        <w:rPr>
          <w:rFonts w:cs="Calibri Light"/>
        </w:rPr>
        <w:tab/>
        <w:t>the cost (the price excluding VAT);</w:t>
      </w:r>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full in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w:t>
      </w:r>
      <w:r w:rsidR="00A7631A" w:rsidRPr="00A7631A">
        <w:rPr>
          <w:rFonts w:cs="Calibri Light"/>
        </w:rPr>
        <w:lastRenderedPageBreak/>
        <w:t>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includes (but is not limited to) expenses incurred, (including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t>4.1.</w:t>
      </w:r>
      <w:r w:rsidRPr="00A47843">
        <w:rPr>
          <w:rFonts w:cs="Calibri Light"/>
        </w:rPr>
        <w:tab/>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attorney’s fees) and/or suffer damages as a result of claims by third parties that the Services infringe their IP, you must fully compensate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lastRenderedPageBreak/>
        <w:t>Article 5</w:t>
      </w:r>
      <w:r>
        <w:rPr>
          <w:rFonts w:cs="Calibri Light"/>
          <w:b/>
        </w:rPr>
        <w:t xml:space="preserve">  -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not: </w:t>
      </w:r>
    </w:p>
    <w:p w14:paraId="11A960E5" w14:textId="77777777" w:rsidR="00A47843" w:rsidRPr="00A47843" w:rsidRDefault="00A47843" w:rsidP="00A47843">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attorney’s fees) and/or suffer damages as a result of a violation of the confidentiality obligations by you, you must fully compensate such costs and/or damages to us. </w:t>
      </w:r>
    </w:p>
    <w:p w14:paraId="35D1C745" w14:textId="06F907D8" w:rsidR="005C2F61" w:rsidRDefault="005C2F61" w:rsidP="00A47843">
      <w:pPr>
        <w:ind w:left="705" w:hanging="705"/>
        <w:jc w:val="both"/>
        <w:rPr>
          <w:rFonts w:cs="Calibri Light"/>
        </w:rPr>
      </w:pPr>
      <w:r>
        <w:rPr>
          <w:rFonts w:cs="Calibri Light"/>
        </w:rPr>
        <w:t>5.6</w:t>
      </w:r>
      <w:r>
        <w:rPr>
          <w:rFonts w:cs="Calibri Light"/>
        </w:rPr>
        <w:tab/>
      </w:r>
      <w:r w:rsidRPr="005C2F61">
        <w:rPr>
          <w:rFonts w:cs="Calibri Light"/>
        </w:rPr>
        <w:tab/>
        <w:t xml:space="preserve">Any breach of the provisions of this </w:t>
      </w:r>
      <w:r>
        <w:rPr>
          <w:rFonts w:cs="Calibri Light"/>
        </w:rPr>
        <w:t>A</w:t>
      </w:r>
      <w:r w:rsidRPr="005C2F61">
        <w:rPr>
          <w:rFonts w:cs="Calibri Light"/>
        </w:rPr>
        <w:t xml:space="preserve">rticle </w:t>
      </w:r>
      <w:r>
        <w:rPr>
          <w:rFonts w:cs="Calibri Light"/>
        </w:rPr>
        <w:t xml:space="preserve">5 </w:t>
      </w:r>
      <w:r w:rsidRPr="005C2F61">
        <w:rPr>
          <w:rFonts w:cs="Calibri Light"/>
        </w:rPr>
        <w:t>will result in you being liable to pay t</w:t>
      </w:r>
      <w:r>
        <w:rPr>
          <w:rFonts w:cs="Calibri Light"/>
        </w:rPr>
        <w:t xml:space="preserve">o </w:t>
      </w:r>
      <w:r w:rsidRPr="005C2F61">
        <w:rPr>
          <w:rFonts w:cs="Calibri Light"/>
        </w:rPr>
        <w:t xml:space="preserve">us an immediately due and payable penalty of </w:t>
      </w:r>
      <w:r>
        <w:rPr>
          <w:rFonts w:cs="Calibri Light"/>
        </w:rPr>
        <w:t>EUR 25.000</w:t>
      </w:r>
      <w:r w:rsidRPr="005C2F61">
        <w:rPr>
          <w:rFonts w:cs="Calibri Light"/>
        </w:rPr>
        <w:t xml:space="preserve"> per breach, plus </w:t>
      </w:r>
      <w:r>
        <w:rPr>
          <w:rFonts w:cs="Calibri Light"/>
        </w:rPr>
        <w:t xml:space="preserve">EUR 500 </w:t>
      </w:r>
      <w:r w:rsidRPr="005C2F61">
        <w:rPr>
          <w:rFonts w:cs="Calibri Light"/>
        </w:rPr>
        <w:t xml:space="preserve">for every day (or part of a day) that the breach continues, without a demand, notice of default or judicial intervention being required and without prejudice to our right to claim </w:t>
      </w:r>
      <w:r>
        <w:rPr>
          <w:rFonts w:cs="Calibri Light"/>
        </w:rPr>
        <w:t xml:space="preserve">full </w:t>
      </w:r>
      <w:r w:rsidRPr="005C2F61">
        <w:rPr>
          <w:rFonts w:cs="Calibri Light"/>
        </w:rPr>
        <w:t>compensation for any damage/loss and to demand performance.</w:t>
      </w: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t>For the purpose of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a. comply with all applicable privacy and data protection laws;</w:t>
      </w:r>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14:paraId="39054DCA" w14:textId="77777777" w:rsidR="00A47843" w:rsidRPr="00A47843" w:rsidRDefault="00A47843" w:rsidP="00A47843">
      <w:pPr>
        <w:ind w:left="708"/>
        <w:jc w:val="both"/>
        <w:rPr>
          <w:rFonts w:cs="Calibri Light"/>
        </w:rPr>
      </w:pPr>
      <w:r w:rsidRPr="00A47843">
        <w:rPr>
          <w:rFonts w:cs="Calibri Light"/>
        </w:rPr>
        <w:lastRenderedPageBreak/>
        <w:t>c. maintain the security, confidentiality, integrity and availability of the Personal Data;</w:t>
      </w:r>
    </w:p>
    <w:p w14:paraId="1B8612C1" w14:textId="77777777" w:rsidR="00A47843" w:rsidRPr="00A47843" w:rsidRDefault="00A47843" w:rsidP="00A47843">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14:paraId="018A3DD3" w14:textId="77777777" w:rsidR="00A47843" w:rsidRPr="00A47843" w:rsidRDefault="00A47843" w:rsidP="00A47843">
      <w:pPr>
        <w:ind w:left="708"/>
        <w:jc w:val="both"/>
        <w:rPr>
          <w:rFonts w:cs="Calibri Light"/>
        </w:rPr>
      </w:pPr>
      <w:r w:rsidRPr="00A47843">
        <w:rPr>
          <w:rFonts w:cs="Calibri Light"/>
        </w:rPr>
        <w:t>e. promptly inform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erase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Pr="00A47843" w:rsidRDefault="00A47843" w:rsidP="00A47843">
      <w:pPr>
        <w:ind w:left="705" w:hanging="705"/>
        <w:jc w:val="both"/>
        <w:rPr>
          <w:rFonts w:cs="Calibri Light"/>
        </w:rPr>
      </w:pPr>
      <w:r w:rsidRPr="00A47843">
        <w:rPr>
          <w:rFonts w:cs="Calibri Light"/>
        </w:rPr>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30376922"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This Agreement cannot be terminated early by you</w:t>
      </w:r>
      <w:del w:id="6" w:author="Bas Maasen" w:date="2024-11-22T16:13:00Z" w16du:dateUtc="2024-11-22T15:13:00Z">
        <w:r w:rsidRPr="00A47843" w:rsidDel="001C6833">
          <w:rPr>
            <w:rFonts w:cs="Calibri Light"/>
          </w:rPr>
          <w:delText xml:space="preserve"> or by us</w:delText>
        </w:r>
      </w:del>
      <w:r w:rsidRPr="00A47843">
        <w:rPr>
          <w:rFonts w:cs="Calibri Light"/>
        </w:rPr>
        <w:t xml:space="preserve">, save for the specific termination events specified in </w:t>
      </w:r>
      <w:r w:rsidR="00761C6E">
        <w:rPr>
          <w:rFonts w:cs="Calibri Light"/>
        </w:rPr>
        <w:t xml:space="preserve">Article </w:t>
      </w:r>
      <w:del w:id="7" w:author="Bas Maasen" w:date="2024-11-22T16:13:00Z" w16du:dateUtc="2024-11-22T15:13:00Z">
        <w:r w:rsidRPr="00A47843" w:rsidDel="001C6833">
          <w:rPr>
            <w:rFonts w:cs="Calibri Light"/>
          </w:rPr>
          <w:delText xml:space="preserve">8.3 and/or </w:delText>
        </w:r>
      </w:del>
      <w:r w:rsidR="00761C6E">
        <w:rPr>
          <w:rFonts w:cs="Calibri Light"/>
        </w:rPr>
        <w:t xml:space="preserve">Article </w:t>
      </w:r>
      <w:r w:rsidRPr="00A47843">
        <w:rPr>
          <w:rFonts w:cs="Calibri Light"/>
        </w:rPr>
        <w:t>8.4.</w:t>
      </w:r>
    </w:p>
    <w:p w14:paraId="4AF15EC9" w14:textId="66C50082" w:rsidR="001C6833" w:rsidRDefault="00A47843" w:rsidP="00A47843">
      <w:pPr>
        <w:ind w:left="705" w:hanging="705"/>
        <w:jc w:val="both"/>
        <w:rPr>
          <w:ins w:id="8" w:author="Bas Maasen" w:date="2024-11-22T16:14:00Z" w16du:dateUtc="2024-11-22T15:14:00Z"/>
          <w:rFonts w:cs="Calibri Light"/>
        </w:rPr>
      </w:pPr>
      <w:r w:rsidRPr="00A47843">
        <w:rPr>
          <w:rFonts w:cs="Calibri Light"/>
        </w:rPr>
        <w:t>8.3.</w:t>
      </w:r>
      <w:r w:rsidRPr="00A47843">
        <w:rPr>
          <w:rFonts w:cs="Calibri Light"/>
        </w:rPr>
        <w:tab/>
      </w:r>
      <w:ins w:id="9" w:author="Bas Maasen" w:date="2024-11-22T16:13:00Z" w16du:dateUtc="2024-11-22T15:13:00Z">
        <w:r w:rsidR="001C6833">
          <w:rPr>
            <w:rFonts w:cs="Calibri Light"/>
          </w:rPr>
          <w:t>We may fully or partly te</w:t>
        </w:r>
      </w:ins>
      <w:ins w:id="10" w:author="Bas Maasen" w:date="2024-11-22T16:14:00Z" w16du:dateUtc="2024-11-22T15:14:00Z">
        <w:r w:rsidR="001C6833">
          <w:rPr>
            <w:rFonts w:cs="Calibri Light"/>
          </w:rPr>
          <w:t xml:space="preserve">rminate this Agreement for convenience at any time by giving you two months written notice. If this Agreement is terminated for convenience by us, </w:t>
        </w:r>
      </w:ins>
      <w:ins w:id="11" w:author="Bas Maasen" w:date="2024-11-22T16:15:00Z" w16du:dateUtc="2024-11-22T15:15:00Z">
        <w:r w:rsidR="001C6833">
          <w:rPr>
            <w:rFonts w:cs="Calibri Light"/>
          </w:rPr>
          <w:t>you are not entitled to any compensation as a result of such termination.</w:t>
        </w:r>
      </w:ins>
    </w:p>
    <w:p w14:paraId="677CF5E4" w14:textId="2E995227" w:rsidR="00A47843" w:rsidRPr="00A47843" w:rsidRDefault="00A47843" w:rsidP="001C6833">
      <w:pPr>
        <w:ind w:left="705"/>
        <w:jc w:val="both"/>
        <w:rPr>
          <w:rFonts w:cs="Calibri Light"/>
        </w:rPr>
        <w:pPrChange w:id="12" w:author="Bas Maasen" w:date="2024-11-22T16:14:00Z" w16du:dateUtc="2024-11-22T15:14:00Z">
          <w:pPr>
            <w:ind w:left="705" w:hanging="705"/>
            <w:jc w:val="both"/>
          </w:pPr>
        </w:pPrChange>
      </w:pPr>
      <w:r w:rsidRPr="00A47843">
        <w:rPr>
          <w:rFonts w:cs="Calibri Light"/>
        </w:rPr>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14:paraId="441AD3EC" w14:textId="4611654F" w:rsidR="00A47843" w:rsidRPr="00A47843" w:rsidRDefault="00A47843" w:rsidP="00A47843">
      <w:pPr>
        <w:ind w:left="705"/>
        <w:jc w:val="both"/>
        <w:rPr>
          <w:rFonts w:cs="Calibri Light"/>
        </w:rPr>
      </w:pPr>
      <w:r w:rsidRPr="00A47843">
        <w:rPr>
          <w:rFonts w:cs="Calibri Light"/>
        </w:rPr>
        <w:t>b. you breach an obligation under this Agreement which is incapable of remedy</w:t>
      </w:r>
      <w:ins w:id="13" w:author="Bas Maasen" w:date="2024-11-22T16:16:00Z" w16du:dateUtc="2024-11-22T15:16:00Z">
        <w:r w:rsidR="001C6833">
          <w:rPr>
            <w:rFonts w:cs="Calibri Light"/>
          </w:rPr>
          <w:t xml:space="preserve"> (breaches of the Code of Ethics are consider</w:t>
        </w:r>
      </w:ins>
      <w:ins w:id="14" w:author="Bas Maasen" w:date="2024-11-22T16:17:00Z" w16du:dateUtc="2024-11-22T15:17:00Z">
        <w:r w:rsidR="001C6833">
          <w:rPr>
            <w:rFonts w:cs="Calibri Light"/>
          </w:rPr>
          <w:t>ed non-remedial)</w:t>
        </w:r>
      </w:ins>
      <w:r w:rsidRPr="00A47843">
        <w:rPr>
          <w:rFonts w:cs="Calibri Light"/>
        </w:rPr>
        <w:t>;</w:t>
      </w:r>
    </w:p>
    <w:p w14:paraId="5440D090" w14:textId="0DB42F72" w:rsidR="00A47843" w:rsidRPr="00A47843" w:rsidRDefault="00A47843" w:rsidP="00A47843">
      <w:pPr>
        <w:ind w:left="705"/>
        <w:jc w:val="both"/>
        <w:rPr>
          <w:rFonts w:cs="Calibri Light"/>
        </w:rPr>
      </w:pPr>
      <w:r w:rsidRPr="00A47843">
        <w:rPr>
          <w:rFonts w:cs="Calibri Light"/>
        </w:rPr>
        <w:t xml:space="preserve">c. you do not provide us with adequate assurance that you can fulfill your obligations under this Agreement in a timely fashion after we ask you to do so; </w:t>
      </w:r>
      <w:del w:id="15" w:author="Bas Maasen" w:date="2024-11-22T16:15:00Z" w16du:dateUtc="2024-11-22T15:15:00Z">
        <w:r w:rsidRPr="00A47843" w:rsidDel="001C6833">
          <w:rPr>
            <w:rFonts w:cs="Calibri Light"/>
          </w:rPr>
          <w:delText>or</w:delText>
        </w:r>
      </w:del>
    </w:p>
    <w:p w14:paraId="558DF742" w14:textId="33C537C0" w:rsidR="00A47843" w:rsidRDefault="00A47843" w:rsidP="00A47843">
      <w:pPr>
        <w:ind w:left="705"/>
        <w:jc w:val="both"/>
        <w:rPr>
          <w:rFonts w:cs="Calibri Light"/>
        </w:rPr>
      </w:pPr>
      <w:r w:rsidRPr="00A47843">
        <w:rPr>
          <w:rFonts w:cs="Calibri Light"/>
        </w:rPr>
        <w:lastRenderedPageBreak/>
        <w:t>d. the European Programme(s) in connection with which we entered into this Agreement with you are terminated</w:t>
      </w:r>
      <w:ins w:id="16" w:author="Bas Maasen" w:date="2024-11-22T16:15:00Z" w16du:dateUtc="2024-11-22T15:15:00Z">
        <w:r w:rsidR="001C6833">
          <w:rPr>
            <w:rFonts w:cs="Calibri Light"/>
          </w:rPr>
          <w:t>;</w:t>
        </w:r>
      </w:ins>
      <w:del w:id="17" w:author="Bas Maasen" w:date="2024-11-22T16:15:00Z" w16du:dateUtc="2024-11-22T15:15:00Z">
        <w:r w:rsidRPr="00A47843" w:rsidDel="001C6833">
          <w:rPr>
            <w:rFonts w:cs="Calibri Light"/>
          </w:rPr>
          <w:delText>.</w:delText>
        </w:r>
      </w:del>
    </w:p>
    <w:p w14:paraId="44B55652" w14:textId="29FE45AC" w:rsidR="00B80FA6" w:rsidRDefault="00B80FA6" w:rsidP="00B80FA6">
      <w:pPr>
        <w:ind w:left="705"/>
        <w:jc w:val="both"/>
        <w:rPr>
          <w:rFonts w:cs="Calibri Light"/>
        </w:rPr>
      </w:pPr>
      <w:bookmarkStart w:id="18"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the implementation of the Horizon Europe Programme, corresponding arrangements we make with the EIT, or arrangements we make with other EU bodies in this respect</w:t>
      </w:r>
      <w:ins w:id="19" w:author="Bas Maasen" w:date="2024-11-22T16:15:00Z" w16du:dateUtc="2024-11-22T15:15:00Z">
        <w:r w:rsidR="001C6833">
          <w:rPr>
            <w:rFonts w:cs="Calibri Light"/>
          </w:rPr>
          <w:t>; or</w:t>
        </w:r>
      </w:ins>
      <w:del w:id="20" w:author="Bas Maasen" w:date="2024-11-22T16:15:00Z" w16du:dateUtc="2024-11-22T15:15:00Z">
        <w:r w:rsidDel="001C6833">
          <w:rPr>
            <w:rFonts w:cs="Calibri Light"/>
          </w:rPr>
          <w:delText>.</w:delText>
        </w:r>
      </w:del>
      <w:bookmarkEnd w:id="18"/>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1D80B010" w14:textId="0DBB390A" w:rsidR="00DE4589" w:rsidRPr="00DE4589" w:rsidDel="001C6833" w:rsidRDefault="00B80FA6" w:rsidP="00DE4589">
      <w:pPr>
        <w:ind w:left="705"/>
        <w:jc w:val="both"/>
        <w:rPr>
          <w:del w:id="21" w:author="Bas Maasen" w:date="2024-11-22T16:15:00Z" w16du:dateUtc="2024-11-22T15:15:00Z"/>
          <w:rFonts w:cs="Calibri Light"/>
          <w:i/>
          <w:iCs/>
        </w:rPr>
      </w:pPr>
      <w:del w:id="22" w:author="Bas Maasen" w:date="2024-11-22T16:15:00Z" w16du:dateUtc="2024-11-22T15:15:00Z">
        <w:r w:rsidDel="001C6833">
          <w:rPr>
            <w:rFonts w:cs="Calibri Light"/>
          </w:rPr>
          <w:delText>g</w:delText>
        </w:r>
        <w:r w:rsidR="00DE4589" w:rsidDel="001C6833">
          <w:rPr>
            <w:rFonts w:cs="Calibri Light"/>
          </w:rPr>
          <w:delText xml:space="preserve">. the exit of the United Kingdom from the European Union complicates either Party complying with the terms or conditions of this Agreement, or would lead to a material increase of the costs of either Party doing so (which, for example, could be the case if costs incurred by KIC InnoEnergy SE for UK service providers are no longer found eligible by the EIT). </w:delText>
        </w:r>
        <w:r w:rsidR="00DE4589" w:rsidDel="001C6833">
          <w:rPr>
            <w:rFonts w:cs="Calibri Light"/>
            <w:b/>
            <w:bCs/>
            <w:i/>
            <w:iCs/>
            <w:highlight w:val="green"/>
          </w:rPr>
          <w:delText xml:space="preserve">PLEASE DELETE THIS CLAUSE (8.3 </w:delText>
        </w:r>
        <w:r w:rsidDel="001C6833">
          <w:rPr>
            <w:rFonts w:cs="Calibri Light"/>
            <w:b/>
            <w:bCs/>
            <w:i/>
            <w:iCs/>
            <w:highlight w:val="green"/>
          </w:rPr>
          <w:delText>g</w:delText>
        </w:r>
        <w:r w:rsidR="00DE4589" w:rsidDel="001C6833">
          <w:rPr>
            <w:rFonts w:cs="Calibri Light"/>
            <w:b/>
            <w:bCs/>
            <w:i/>
            <w:iCs/>
            <w:highlight w:val="green"/>
          </w:rPr>
          <w:delText>) IF NOT APPLICABLE, UNLESS USED FOR PUBLISHED TENDER THEN THIS CLAUSE SHOULD BE ADOPTED.</w:delText>
        </w:r>
      </w:del>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a. we breach an obligation under this Agreement, and, if the breach is capable of remedy, we fail to remedy the breach within 14 days after you ask us to do so;</w:t>
      </w:r>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0A47843">
        <w:rPr>
          <w:rFonts w:cs="Calibri Light"/>
        </w:rPr>
        <w:t>8.5.</w:t>
      </w:r>
      <w:r w:rsidRPr="00A47843">
        <w:rPr>
          <w:rFonts w:cs="Calibri Light"/>
        </w:rPr>
        <w:tab/>
        <w:t>Following a termination all rights and obligations intended to survive the termination</w:t>
      </w:r>
      <w:r w:rsidR="00761C6E">
        <w:rPr>
          <w:rFonts w:cs="Calibri Light"/>
        </w:rPr>
        <w:t xml:space="preserve"> (such as Articles 4 up to and including 10)</w:t>
      </w:r>
      <w:r w:rsidRPr="00A47843">
        <w:rPr>
          <w:rFonts w:cs="Calibri Light"/>
        </w:rPr>
        <w:t xml:space="preserve"> will survive the termination.</w:t>
      </w: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77777777"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You understand and agree that we may provide the EIT, 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Article 10</w:t>
      </w:r>
      <w:r>
        <w:rPr>
          <w:rFonts w:cs="Calibri Light"/>
          <w:b/>
        </w:rPr>
        <w:t xml:space="preserve">  -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lastRenderedPageBreak/>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14:paraId="6A6ABC6E" w14:textId="77777777" w:rsidR="009E215E" w:rsidRDefault="00A47843" w:rsidP="00A47843">
      <w:pPr>
        <w:pStyle w:val="04Bodytext"/>
        <w:tabs>
          <w:tab w:val="left" w:pos="5103"/>
        </w:tabs>
        <w:ind w:left="0"/>
        <w:rPr>
          <w:ins w:id="23" w:author="Bas Maasen" w:date="2024-11-22T16:17:00Z" w16du:dateUtc="2024-11-22T15:17:00Z"/>
          <w:rFonts w:cs="Calibri Light"/>
        </w:rPr>
      </w:pPr>
      <w:r>
        <w:rPr>
          <w:rFonts w:cs="Calibri Light"/>
        </w:rPr>
        <w:t>Place:</w:t>
      </w:r>
      <w:r>
        <w:rPr>
          <w:rFonts w:cs="Calibri Light"/>
        </w:rPr>
        <w:tab/>
        <w:t>Place:</w:t>
      </w:r>
    </w:p>
    <w:p w14:paraId="797BF6DF" w14:textId="7040521C" w:rsidR="00C95395" w:rsidRDefault="00C95395">
      <w:pPr>
        <w:spacing w:line="240" w:lineRule="auto"/>
        <w:rPr>
          <w:ins w:id="24" w:author="Bas Maasen" w:date="2024-11-22T16:17:00Z" w16du:dateUtc="2024-11-22T15:17:00Z"/>
          <w:rFonts w:cs="Calibri Light"/>
        </w:rPr>
      </w:pPr>
      <w:ins w:id="25" w:author="Bas Maasen" w:date="2024-11-22T16:17:00Z" w16du:dateUtc="2024-11-22T15:17:00Z">
        <w:r>
          <w:rPr>
            <w:rFonts w:cs="Calibri Light"/>
          </w:rPr>
          <w:br w:type="page"/>
        </w:r>
      </w:ins>
    </w:p>
    <w:p w14:paraId="4B0BC4E6" w14:textId="10E4BBF1" w:rsidR="00C95395" w:rsidRPr="002867A0" w:rsidRDefault="00C95395" w:rsidP="00C95395">
      <w:pPr>
        <w:jc w:val="center"/>
        <w:rPr>
          <w:ins w:id="26" w:author="Bas Maasen" w:date="2024-11-22T16:18:00Z" w16du:dateUtc="2024-11-22T15:18:00Z"/>
          <w:b/>
          <w:u w:val="single"/>
        </w:rPr>
      </w:pPr>
      <w:ins w:id="27" w:author="Bas Maasen" w:date="2024-11-22T16:18:00Z" w16du:dateUtc="2024-11-22T15:18:00Z">
        <w:r w:rsidRPr="002867A0">
          <w:rPr>
            <w:b/>
            <w:u w:val="single"/>
          </w:rPr>
          <w:lastRenderedPageBreak/>
          <w:t xml:space="preserve">ANNEX </w:t>
        </w:r>
        <w:r>
          <w:rPr>
            <w:b/>
            <w:u w:val="single"/>
          </w:rPr>
          <w:t>1</w:t>
        </w:r>
      </w:ins>
    </w:p>
    <w:p w14:paraId="1D8D7822" w14:textId="77777777" w:rsidR="00C95395" w:rsidRPr="002867A0" w:rsidRDefault="00C95395" w:rsidP="00C95395">
      <w:pPr>
        <w:jc w:val="center"/>
        <w:rPr>
          <w:ins w:id="28" w:author="Bas Maasen" w:date="2024-11-22T16:18:00Z" w16du:dateUtc="2024-11-22T15:18:00Z"/>
          <w:b/>
        </w:rPr>
      </w:pPr>
    </w:p>
    <w:p w14:paraId="57467C41" w14:textId="77777777" w:rsidR="00C95395" w:rsidRDefault="00C95395" w:rsidP="00C95395">
      <w:pPr>
        <w:spacing w:line="240" w:lineRule="auto"/>
        <w:jc w:val="center"/>
        <w:rPr>
          <w:ins w:id="29" w:author="Bas Maasen" w:date="2024-11-22T16:18:00Z" w16du:dateUtc="2024-11-22T15:18:00Z"/>
          <w:b/>
        </w:rPr>
      </w:pPr>
      <w:ins w:id="30" w:author="Bas Maasen" w:date="2024-11-22T16:18:00Z" w16du:dateUtc="2024-11-22T15:18:00Z">
        <w:r>
          <w:rPr>
            <w:b/>
          </w:rPr>
          <w:t>Code of Ethics</w:t>
        </w:r>
      </w:ins>
    </w:p>
    <w:p w14:paraId="4619A387" w14:textId="77777777" w:rsidR="00C95395" w:rsidRDefault="00C95395" w:rsidP="00C95395">
      <w:pPr>
        <w:spacing w:line="240" w:lineRule="auto"/>
        <w:jc w:val="center"/>
        <w:rPr>
          <w:ins w:id="31" w:author="Bas Maasen" w:date="2024-11-22T16:18:00Z" w16du:dateUtc="2024-11-22T15:18:00Z"/>
          <w:b/>
        </w:rPr>
      </w:pPr>
    </w:p>
    <w:p w14:paraId="60A34AAE" w14:textId="77777777" w:rsidR="00C95395" w:rsidRPr="008F738A" w:rsidRDefault="00C95395" w:rsidP="00C95395">
      <w:pPr>
        <w:spacing w:line="240" w:lineRule="auto"/>
        <w:jc w:val="center"/>
        <w:rPr>
          <w:ins w:id="32" w:author="Bas Maasen" w:date="2024-11-22T16:18:00Z" w16du:dateUtc="2024-11-22T15:18:00Z"/>
          <w:bCs/>
          <w:i/>
          <w:iCs/>
        </w:rPr>
      </w:pPr>
      <w:ins w:id="33" w:author="Bas Maasen" w:date="2024-11-22T16:18:00Z" w16du:dateUtc="2024-11-22T15:18:00Z">
        <w:r w:rsidRPr="008F738A">
          <w:rPr>
            <w:bCs/>
            <w:i/>
            <w:iCs/>
          </w:rPr>
          <w:t>[to be added]</w:t>
        </w:r>
      </w:ins>
    </w:p>
    <w:p w14:paraId="6E9AF6FA" w14:textId="77777777" w:rsidR="00C95395" w:rsidRPr="00A47843" w:rsidRDefault="00C95395" w:rsidP="00C95395">
      <w:pPr>
        <w:pStyle w:val="04Bodytext"/>
        <w:tabs>
          <w:tab w:val="left" w:pos="5103"/>
        </w:tabs>
        <w:ind w:left="0"/>
        <w:jc w:val="center"/>
      </w:pPr>
    </w:p>
    <w:sectPr w:rsidR="00C95395" w:rsidRPr="00A47843" w:rsidSect="004F6FD0">
      <w:headerReference w:type="even" r:id="rId11"/>
      <w:headerReference w:type="default" r:id="rId12"/>
      <w:footerReference w:type="even" r:id="rId13"/>
      <w:footerReference w:type="default" r:id="rId14"/>
      <w:headerReference w:type="first" r:id="rId15"/>
      <w:footerReference w:type="first" r:id="rId16"/>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F828F" w14:textId="77777777" w:rsidR="00A33CA8" w:rsidRDefault="00A33CA8" w:rsidP="00B702CA">
      <w:pPr>
        <w:spacing w:line="240" w:lineRule="auto"/>
      </w:pPr>
      <w:r>
        <w:separator/>
      </w:r>
    </w:p>
    <w:p w14:paraId="23906A90" w14:textId="77777777" w:rsidR="00A33CA8" w:rsidRDefault="00A33CA8"/>
    <w:p w14:paraId="7654DC25" w14:textId="77777777" w:rsidR="00A33CA8" w:rsidRDefault="00A33CA8" w:rsidP="004D3322"/>
    <w:p w14:paraId="308E5C5F" w14:textId="77777777" w:rsidR="00A33CA8" w:rsidRDefault="00A33CA8"/>
    <w:p w14:paraId="607A75C3" w14:textId="77777777" w:rsidR="00A33CA8" w:rsidRDefault="00A33CA8" w:rsidP="00737D65"/>
    <w:p w14:paraId="55049E18" w14:textId="77777777" w:rsidR="00A33CA8" w:rsidRDefault="00A33CA8" w:rsidP="00737D65"/>
  </w:endnote>
  <w:endnote w:type="continuationSeparator" w:id="0">
    <w:p w14:paraId="6C81754A" w14:textId="77777777" w:rsidR="00A33CA8" w:rsidRDefault="00A33CA8" w:rsidP="00B702CA">
      <w:pPr>
        <w:spacing w:line="240" w:lineRule="auto"/>
      </w:pPr>
      <w:r>
        <w:continuationSeparator/>
      </w:r>
    </w:p>
    <w:p w14:paraId="3D7D9A2F" w14:textId="77777777" w:rsidR="00A33CA8" w:rsidRDefault="00A33CA8"/>
    <w:p w14:paraId="1690D21F" w14:textId="77777777" w:rsidR="00A33CA8" w:rsidRDefault="00A33CA8" w:rsidP="004D3322"/>
    <w:p w14:paraId="4CD9A8F5" w14:textId="77777777" w:rsidR="00A33CA8" w:rsidRDefault="00A33CA8"/>
    <w:p w14:paraId="55339399" w14:textId="77777777" w:rsidR="00A33CA8" w:rsidRDefault="00A33CA8" w:rsidP="00737D65"/>
    <w:p w14:paraId="36B23132" w14:textId="77777777" w:rsidR="00A33CA8" w:rsidRDefault="00A33CA8" w:rsidP="00737D65"/>
  </w:endnote>
  <w:endnote w:type="continuationNotice" w:id="1">
    <w:p w14:paraId="02C209A1" w14:textId="77777777" w:rsidR="00A33CA8" w:rsidRDefault="00A33C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Titillium-Light">
    <w:altName w:val="Calibri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252423F9" w:rsidR="00AB7777" w:rsidRPr="00AB7777" w:rsidRDefault="0054469D">
        <w:pPr>
          <w:pStyle w:val="Footer"/>
          <w:jc w:val="right"/>
          <w:rPr>
            <w:rFonts w:asciiTheme="minorHAnsi" w:hAnsiTheme="minorHAnsi" w:cstheme="minorHAnsi"/>
          </w:rPr>
        </w:pPr>
        <w:r>
          <w:rPr>
            <w:noProof/>
          </w:rPr>
          <w:drawing>
            <wp:anchor distT="0" distB="0" distL="114300" distR="114300" simplePos="0" relativeHeight="251673088" behindDoc="0" locked="0" layoutInCell="1" allowOverlap="1" wp14:anchorId="4FE07143" wp14:editId="7255158F">
              <wp:simplePos x="0" y="0"/>
              <wp:positionH relativeFrom="column">
                <wp:posOffset>-448310</wp:posOffset>
              </wp:positionH>
              <wp:positionV relativeFrom="paragraph">
                <wp:posOffset>-57150</wp:posOffset>
              </wp:positionV>
              <wp:extent cx="1064895" cy="311785"/>
              <wp:effectExtent l="0" t="0" r="1905" b="0"/>
              <wp:wrapThrough wrapText="bothSides">
                <wp:wrapPolygon edited="0">
                  <wp:start x="0" y="0"/>
                  <wp:lineTo x="0" y="19796"/>
                  <wp:lineTo x="21252" y="19796"/>
                  <wp:lineTo x="21252"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1064895" cy="311785"/>
                      </a:xfrm>
                      <a:prstGeom prst="rect">
                        <a:avLst/>
                      </a:prstGeom>
                    </pic:spPr>
                  </pic:pic>
                </a:graphicData>
              </a:graphic>
              <wp14:sizeRelH relativeFrom="margin">
                <wp14:pctWidth>0</wp14:pctWidth>
              </wp14:sizeRelH>
              <wp14:sizeRelV relativeFrom="margin">
                <wp14:pctHeight>0</wp14:pctHeight>
              </wp14:sizeRelV>
            </wp:anchor>
          </w:drawing>
        </w:r>
        <w:r w:rsidR="00AB7777" w:rsidRPr="00AB7777">
          <w:rPr>
            <w:rFonts w:asciiTheme="minorHAnsi" w:hAnsiTheme="minorHAnsi" w:cstheme="minorHAnsi"/>
          </w:rPr>
          <w:fldChar w:fldCharType="begin"/>
        </w:r>
        <w:r w:rsidR="00AB7777" w:rsidRPr="00AB7777">
          <w:rPr>
            <w:rFonts w:asciiTheme="minorHAnsi" w:hAnsiTheme="minorHAnsi" w:cstheme="minorHAnsi"/>
          </w:rPr>
          <w:instrText xml:space="preserve"> PAGE   \* MERGEFORMAT </w:instrText>
        </w:r>
        <w:r w:rsidR="00AB7777" w:rsidRPr="00AB7777">
          <w:rPr>
            <w:rFonts w:asciiTheme="minorHAnsi" w:hAnsiTheme="minorHAnsi" w:cstheme="minorHAnsi"/>
          </w:rPr>
          <w:fldChar w:fldCharType="separate"/>
        </w:r>
        <w:r w:rsidR="00AB7777" w:rsidRPr="00AB7777">
          <w:rPr>
            <w:rFonts w:asciiTheme="minorHAnsi" w:hAnsiTheme="minorHAnsi" w:cstheme="minorHAnsi"/>
            <w:noProof/>
          </w:rPr>
          <w:t>2</w:t>
        </w:r>
        <w:r w:rsidR="00AB7777"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6C88F" w14:textId="54C1830B" w:rsidR="009C6774" w:rsidRPr="00BF3F34" w:rsidRDefault="00B80FA6" w:rsidP="00223A05">
    <w:pPr>
      <w:pStyle w:val="Footer"/>
      <w:ind w:left="-1985"/>
    </w:pPr>
    <w:r>
      <w:rPr>
        <w:noProof/>
      </w:rPr>
      <w:drawing>
        <wp:anchor distT="0" distB="0" distL="114300" distR="114300" simplePos="0" relativeHeight="251668992" behindDoc="0" locked="0" layoutInCell="1" allowOverlap="1" wp14:anchorId="5CE105BE" wp14:editId="65C89AE0">
          <wp:simplePos x="0" y="0"/>
          <wp:positionH relativeFrom="column">
            <wp:posOffset>-48260</wp:posOffset>
          </wp:positionH>
          <wp:positionV relativeFrom="paragraph">
            <wp:posOffset>-1815465</wp:posOffset>
          </wp:positionV>
          <wp:extent cx="1064895" cy="311785"/>
          <wp:effectExtent l="0" t="0" r="1905" b="0"/>
          <wp:wrapThrough wrapText="bothSides">
            <wp:wrapPolygon edited="0">
              <wp:start x="0" y="0"/>
              <wp:lineTo x="0" y="19796"/>
              <wp:lineTo x="21252" y="19796"/>
              <wp:lineTo x="2125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stretch>
                    <a:fillRect/>
                  </a:stretch>
                </pic:blipFill>
                <pic:spPr>
                  <a:xfrm>
                    <a:off x="0" y="0"/>
                    <a:ext cx="1064895" cy="311785"/>
                  </a:xfrm>
                  <a:prstGeom prst="rect">
                    <a:avLst/>
                  </a:prstGeom>
                </pic:spPr>
              </pic:pic>
            </a:graphicData>
          </a:graphic>
          <wp14:sizeRelH relativeFrom="margin">
            <wp14:pctWidth>0</wp14:pctWidth>
          </wp14:sizeRelH>
          <wp14:sizeRelV relativeFrom="margin">
            <wp14:pctHeight>0</wp14:pctHeight>
          </wp14:sizeRelV>
        </wp:anchor>
      </w:drawing>
    </w:r>
    <w:r w:rsidR="00A47843">
      <w:rPr>
        <w:noProof/>
      </w:rPr>
      <mc:AlternateContent>
        <mc:Choice Requires="wps">
          <w:drawing>
            <wp:anchor distT="0" distB="0" distL="114300" distR="114300" simplePos="0" relativeHeight="251658752" behindDoc="1" locked="0" layoutInCell="1" allowOverlap="1" wp14:anchorId="76A3C598" wp14:editId="32448C9D">
              <wp:simplePos x="0" y="0"/>
              <wp:positionH relativeFrom="column">
                <wp:posOffset>0</wp:posOffset>
              </wp:positionH>
              <wp:positionV relativeFrom="paragraph">
                <wp:posOffset>-1443355</wp:posOffset>
              </wp:positionV>
              <wp:extent cx="5600700" cy="571500"/>
              <wp:effectExtent l="0" t="0" r="0" b="0"/>
              <wp:wrapThrough wrapText="bothSides">
                <wp:wrapPolygon edited="0">
                  <wp:start x="0" y="0"/>
                  <wp:lineTo x="0" y="20880"/>
                  <wp:lineTo x="21527" y="20880"/>
                  <wp:lineTo x="21527" y="0"/>
                  <wp:lineTo x="0" y="0"/>
                </wp:wrapPolygon>
              </wp:wrapThrough>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571500"/>
                      </a:xfrm>
                      <a:prstGeom prst="rect">
                        <a:avLst/>
                      </a:prstGeom>
                      <a:noFill/>
                      <a:ln>
                        <a:noFill/>
                      </a:ln>
                      <a:extLst>
                        <a:ext uri="{909E8E84-426E-40dd-AFC4-6F175D3DCCD1}">
                          <a14:hiddenFill xmlns:arto="http://schemas.microsoft.com/office/word/2006/arto" xmlns:o="urn:schemas-microsoft-com:office:office" xmlns:v="urn:schemas-microsoft-com:vml" xmlns:w10="urn:schemas-microsoft-com:office:word" xmlns:w="http://schemas.openxmlformats.org/wordprocessingml/2006/main" xmlns:a14="http://schemas.microsoft.com/office/drawing/2010/main" xmlns="" xmlns:pic="http://schemas.openxmlformats.org/drawingml/2006/picture">
                            <a:solidFill>
                              <a:srgbClr val="FFFFFF"/>
                            </a:solidFill>
                          </a14:hiddenFill>
                        </a:ext>
                        <a:ext uri="{91240B29-F687-4f45-9708-019B960494DF}">
                          <a14:hiddenLine xmlns:arto="http://schemas.microsoft.com/office/word/2006/arto" xmlns:o="urn:schemas-microsoft-com:office:office" xmlns:v="urn:schemas-microsoft-com:vml" xmlns:w10="urn:schemas-microsoft-com:office:word" xmlns:w="http://schemas.openxmlformats.org/wordprocessingml/2006/main" xmlns:a14="http://schemas.microsoft.com/office/drawing/2010/main" xmlns="" xmlns:pic="http://schemas.openxmlformats.org/drawingml/2006/picture" w="9525">
                            <a:solidFill>
                              <a:srgbClr val="000000"/>
                            </a:solidFill>
                            <a:miter lim="800000"/>
                            <a:headEnd/>
                            <a:tailEnd/>
                          </a14:hiddenLine>
                        </a:ext>
                      </a:extLst>
                    </wps:spPr>
                    <wps:txbx>
                      <w:txbxContent>
                        <w:p w14:paraId="46005B05" w14:textId="77777777" w:rsidR="00817B43" w:rsidRPr="009C6774" w:rsidRDefault="00817B43" w:rsidP="00817B43">
                          <w:pPr>
                            <w:widowControl w:val="0"/>
                            <w:tabs>
                              <w:tab w:val="left" w:pos="3120"/>
                            </w:tabs>
                            <w:autoSpaceDE w:val="0"/>
                            <w:autoSpaceDN w:val="0"/>
                            <w:adjustRightInd w:val="0"/>
                            <w:spacing w:line="288" w:lineRule="auto"/>
                            <w:textAlignment w:val="center"/>
                            <w:rPr>
                              <w:rFonts w:ascii="Calibri" w:hAnsi="Calibri" w:cs="Titillium-Light"/>
                              <w:color w:val="000000"/>
                              <w:w w:val="99"/>
                              <w:sz w:val="16"/>
                              <w:szCs w:val="16"/>
                              <w:lang w:val="es-ES_tradnl" w:eastAsia="en-GB"/>
                            </w:rPr>
                          </w:pPr>
                          <w:r w:rsidRPr="009C6774">
                            <w:rPr>
                              <w:rFonts w:ascii="Calibri" w:hAnsi="Calibri" w:cs="Titillium-Regular"/>
                              <w:color w:val="004394"/>
                              <w:w w:val="99"/>
                              <w:sz w:val="16"/>
                              <w:szCs w:val="16"/>
                              <w:lang w:val="es-ES_tradnl" w:eastAsia="en-GB"/>
                            </w:rPr>
                            <w:t xml:space="preserve">Company </w:t>
                          </w:r>
                          <w:r w:rsidRPr="009C6774">
                            <w:rPr>
                              <w:rFonts w:ascii="Calibri" w:hAnsi="Calibri" w:cs="Titillium-Light"/>
                              <w:color w:val="000000"/>
                              <w:w w:val="99"/>
                              <w:sz w:val="16"/>
                              <w:szCs w:val="16"/>
                              <w:lang w:val="es-ES_tradnl" w:eastAsia="en-GB"/>
                            </w:rPr>
                            <w:t>KIC InnoEnergy SE</w:t>
                          </w:r>
                          <w:r w:rsidRPr="009C6774">
                            <w:rPr>
                              <w:rFonts w:ascii="Calibri" w:hAnsi="Calibri" w:cs="Titillium-Light"/>
                              <w:color w:val="004394"/>
                              <w:w w:val="99"/>
                              <w:sz w:val="16"/>
                              <w:szCs w:val="16"/>
                              <w:lang w:val="es-ES_tradnl" w:eastAsia="en-GB"/>
                            </w:rPr>
                            <w:t xml:space="preserve"> · </w:t>
                          </w:r>
                          <w:r w:rsidRPr="009C6774">
                            <w:rPr>
                              <w:rFonts w:ascii="Calibri" w:hAnsi="Calibri" w:cs="Titillium-Regular"/>
                              <w:color w:val="004394"/>
                              <w:w w:val="99"/>
                              <w:sz w:val="16"/>
                              <w:szCs w:val="16"/>
                              <w:lang w:val="es-ES_tradnl" w:eastAsia="en-GB"/>
                            </w:rPr>
                            <w:t xml:space="preserve">Registered Office </w:t>
                          </w:r>
                          <w:r w:rsidRPr="009C6774">
                            <w:rPr>
                              <w:rFonts w:ascii="Calibri" w:hAnsi="Calibri" w:cs="Titillium-Light"/>
                              <w:color w:val="000000"/>
                              <w:w w:val="99"/>
                              <w:sz w:val="16"/>
                              <w:szCs w:val="16"/>
                              <w:lang w:val="es-ES_tradnl" w:eastAsia="en-GB"/>
                            </w:rPr>
                            <w:t>Kennispoort 6th floor · John F. Kennedylaan 2 · 5612 AB Eindhoven · The Netherlands</w:t>
                          </w:r>
                        </w:p>
                        <w:p w14:paraId="16B09613" w14:textId="2CB170CF" w:rsidR="00817B43" w:rsidRPr="00735C8C" w:rsidRDefault="00817B43" w:rsidP="00817B43">
                          <w:pPr>
                            <w:rPr>
                              <w:color w:val="044292"/>
                              <w:sz w:val="16"/>
                              <w:szCs w:val="16"/>
                            </w:rPr>
                          </w:pPr>
                          <w:r w:rsidRPr="009C6774">
                            <w:rPr>
                              <w:rFonts w:ascii="Calibri" w:hAnsi="Calibri" w:cs="Titillium-Light"/>
                              <w:color w:val="004394"/>
                              <w:w w:val="99"/>
                              <w:sz w:val="16"/>
                              <w:szCs w:val="16"/>
                              <w:lang w:val="es-ES_tradnl" w:eastAsia="en-GB"/>
                            </w:rPr>
                            <w:t>Phone</w:t>
                          </w:r>
                          <w:r w:rsidRPr="009C6774">
                            <w:rPr>
                              <w:rFonts w:ascii="Calibri" w:hAnsi="Calibri" w:cs="Titillium-Light"/>
                              <w:color w:val="000000"/>
                              <w:w w:val="99"/>
                              <w:sz w:val="16"/>
                              <w:szCs w:val="16"/>
                              <w:lang w:val="es-ES_tradnl" w:eastAsia="en-GB"/>
                            </w:rPr>
                            <w:t xml:space="preserve"> +31 (0) 40 </w:t>
                          </w:r>
                          <w:r w:rsidR="00B80FA6">
                            <w:rPr>
                              <w:rFonts w:ascii="Calibri" w:hAnsi="Calibri" w:cs="Titillium-Light"/>
                              <w:color w:val="000000"/>
                              <w:w w:val="99"/>
                              <w:sz w:val="16"/>
                              <w:szCs w:val="16"/>
                              <w:lang w:val="es-ES_tradnl" w:eastAsia="en-GB"/>
                            </w:rPr>
                            <w:t>240 60 31</w:t>
                          </w:r>
                          <w:r w:rsidRPr="009C6774">
                            <w:rPr>
                              <w:rFonts w:ascii="Calibri" w:hAnsi="Calibri" w:cs="Titillium-Light"/>
                              <w:color w:val="000000"/>
                              <w:w w:val="99"/>
                              <w:sz w:val="16"/>
                              <w:szCs w:val="16"/>
                              <w:lang w:val="es-ES_tradnl" w:eastAsia="en-GB"/>
                            </w:rPr>
                            <w:t xml:space="preserve"> </w:t>
                          </w:r>
                          <w:r w:rsidRPr="009C6774">
                            <w:rPr>
                              <w:rFonts w:ascii="Calibri" w:hAnsi="Calibri" w:cs="Titillium-Light"/>
                              <w:color w:val="004394"/>
                              <w:w w:val="99"/>
                              <w:sz w:val="16"/>
                              <w:szCs w:val="16"/>
                              <w:lang w:val="es-ES_tradnl" w:eastAsia="en-GB"/>
                            </w:rPr>
                            <w:t xml:space="preserve">· email </w:t>
                          </w:r>
                          <w:r w:rsidRPr="009C6774">
                            <w:rPr>
                              <w:rFonts w:ascii="Calibri" w:hAnsi="Calibri" w:cs="Titillium-Light"/>
                              <w:color w:val="000000"/>
                              <w:w w:val="99"/>
                              <w:sz w:val="16"/>
                              <w:szCs w:val="16"/>
                              <w:lang w:val="es-ES_tradnl" w:eastAsia="en-GB"/>
                            </w:rPr>
                            <w:t>info@innoenergy.com</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4394"/>
                              <w:w w:val="99"/>
                              <w:sz w:val="16"/>
                              <w:szCs w:val="16"/>
                              <w:lang w:val="es-ES_tradnl" w:eastAsia="en-GB"/>
                            </w:rPr>
                            <w:br/>
                          </w:r>
                          <w:r w:rsidRPr="009C6774">
                            <w:rPr>
                              <w:rFonts w:ascii="Calibri" w:hAnsi="Calibri" w:cs="Titillium-Regular"/>
                              <w:color w:val="004394"/>
                              <w:w w:val="99"/>
                              <w:sz w:val="16"/>
                              <w:szCs w:val="16"/>
                              <w:lang w:val="es-ES_tradnl" w:eastAsia="en-GB"/>
                            </w:rPr>
                            <w:t>VAT-ID</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8500.04.287.B.01</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 xml:space="preserve"> </w:t>
                          </w:r>
                          <w:r w:rsidRPr="009C6774">
                            <w:rPr>
                              <w:rFonts w:ascii="Calibri" w:hAnsi="Calibri" w:cs="Titillium-Regular"/>
                              <w:color w:val="004394"/>
                              <w:w w:val="99"/>
                              <w:sz w:val="16"/>
                              <w:szCs w:val="16"/>
                              <w:lang w:val="es-ES_tradnl" w:eastAsia="en-GB"/>
                            </w:rPr>
                            <w:t>Bank</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ABN Amro Bank</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 xml:space="preserve"> </w:t>
                          </w:r>
                          <w:r w:rsidRPr="009C6774">
                            <w:rPr>
                              <w:rFonts w:ascii="Calibri" w:hAnsi="Calibri" w:cs="Titillium-Regular"/>
                              <w:color w:val="004394"/>
                              <w:w w:val="99"/>
                              <w:sz w:val="16"/>
                              <w:szCs w:val="16"/>
                              <w:lang w:val="es-ES_tradnl" w:eastAsia="en-GB"/>
                            </w:rPr>
                            <w:t>Account n</w:t>
                          </w:r>
                          <w:r w:rsidRPr="009C6774">
                            <w:rPr>
                              <w:rFonts w:ascii="Calibri" w:hAnsi="Calibri" w:cs="Titillium-Regular"/>
                              <w:color w:val="004394"/>
                              <w:w w:val="99"/>
                              <w:sz w:val="16"/>
                              <w:szCs w:val="16"/>
                              <w:vertAlign w:val="superscript"/>
                              <w:lang w:val="es-ES_tradnl" w:eastAsia="en-GB"/>
                            </w:rPr>
                            <w:t>o</w:t>
                          </w:r>
                          <w:r w:rsidRPr="009C6774">
                            <w:rPr>
                              <w:rFonts w:ascii="Calibri" w:hAnsi="Calibri" w:cs="Titillium-Regular"/>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 xml:space="preserve">46.58.19.958 · </w:t>
                          </w:r>
                          <w:r w:rsidRPr="009C6774">
                            <w:rPr>
                              <w:rFonts w:ascii="Calibri" w:hAnsi="Calibri" w:cs="Titillium-Light"/>
                              <w:color w:val="004394"/>
                              <w:w w:val="99"/>
                              <w:sz w:val="16"/>
                              <w:szCs w:val="16"/>
                              <w:lang w:val="es-ES_tradnl" w:eastAsia="en-GB"/>
                            </w:rPr>
                            <w:t>I</w:t>
                          </w:r>
                          <w:r w:rsidRPr="009C6774">
                            <w:rPr>
                              <w:rFonts w:ascii="Calibri" w:hAnsi="Calibri" w:cs="Titillium-Regular"/>
                              <w:color w:val="004394"/>
                              <w:w w:val="99"/>
                              <w:sz w:val="16"/>
                              <w:szCs w:val="16"/>
                              <w:lang w:val="es-ES_tradnl" w:eastAsia="en-GB"/>
                            </w:rPr>
                            <w:t>BAN</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 xml:space="preserve">NL44ABNA0465819958 · </w:t>
                          </w:r>
                          <w:r w:rsidRPr="009C6774">
                            <w:rPr>
                              <w:rFonts w:ascii="Calibri" w:hAnsi="Calibri" w:cs="Titillium-Regular"/>
                              <w:color w:val="004394"/>
                              <w:w w:val="99"/>
                              <w:sz w:val="16"/>
                              <w:szCs w:val="16"/>
                              <w:lang w:val="es-ES_tradnl" w:eastAsia="en-GB"/>
                            </w:rPr>
                            <w:t xml:space="preserve">SWIFT </w:t>
                          </w:r>
                          <w:r w:rsidRPr="009C6774">
                            <w:rPr>
                              <w:rFonts w:ascii="Calibri" w:hAnsi="Calibri" w:cs="Titillium-Light"/>
                              <w:color w:val="000000"/>
                              <w:w w:val="99"/>
                              <w:sz w:val="16"/>
                              <w:szCs w:val="16"/>
                              <w:lang w:val="es-ES_tradnl" w:eastAsia="en-GB"/>
                            </w:rPr>
                            <w:t>ABNANL2A</w:t>
                          </w:r>
                          <w:r w:rsidRPr="009C6774">
                            <w:rPr>
                              <w:rFonts w:ascii="Calibri" w:hAnsi="Calibri" w:cs="Titillium-Light"/>
                              <w:color w:val="000000"/>
                              <w:w w:val="99"/>
                              <w:sz w:val="16"/>
                              <w:szCs w:val="16"/>
                              <w:lang w:val="es-ES_tradnl" w:eastAsia="en-GB"/>
                            </w:rPr>
                            <w:br/>
                          </w:r>
                          <w:r w:rsidR="00AB7777">
                            <w:rPr>
                              <w:rFonts w:ascii="Calibri" w:hAnsi="Calibri" w:cs="Titillium-Light"/>
                              <w:color w:val="000000"/>
                              <w:w w:val="99"/>
                              <w:sz w:val="16"/>
                              <w:szCs w:val="16"/>
                              <w:lang w:val="es-ES_tradnl" w:eastAsia="en-GB"/>
                            </w:rPr>
                            <w:t xml:space="preserve">EIT </w:t>
                          </w:r>
                          <w:r w:rsidRPr="009C6774">
                            <w:rPr>
                              <w:rFonts w:ascii="Calibri" w:hAnsi="Calibri" w:cs="Titillium-Light"/>
                              <w:color w:val="000000"/>
                              <w:w w:val="99"/>
                              <w:sz w:val="16"/>
                              <w:szCs w:val="16"/>
                              <w:lang w:val="es-ES_tradnl" w:eastAsia="en-GB"/>
                            </w:rPr>
                            <w:t>InnoEnergy is the trading brand of KIC InnoEnergy 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3C598" id="_x0000_t202" coordsize="21600,21600" o:spt="202" path="m,l,21600r21600,l21600,xe">
              <v:stroke joinstyle="miter"/>
              <v:path gradientshapeok="t" o:connecttype="rect"/>
            </v:shapetype>
            <v:shape id="Text Box 11" o:spid="_x0000_s1026" type="#_x0000_t202" style="position:absolute;left:0;text-align:left;margin-left:0;margin-top:-113.65pt;width:441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" filled="f" stroked="f">
              <v:textbox inset="0,0,0,0">
                <w:txbxContent>
                  <w:p w14:paraId="46005B05" w14:textId="77777777" w:rsidR="00817B43" w:rsidRPr="009C6774" w:rsidRDefault="00817B43" w:rsidP="00817B43">
                    <w:pPr>
                      <w:widowControl w:val="0"/>
                      <w:tabs>
                        <w:tab w:val="left" w:pos="3120"/>
                      </w:tabs>
                      <w:autoSpaceDE w:val="0"/>
                      <w:autoSpaceDN w:val="0"/>
                      <w:adjustRightInd w:val="0"/>
                      <w:spacing w:line="288" w:lineRule="auto"/>
                      <w:textAlignment w:val="center"/>
                      <w:rPr>
                        <w:rFonts w:ascii="Calibri" w:hAnsi="Calibri" w:cs="Titillium-Light"/>
                        <w:color w:val="000000"/>
                        <w:w w:val="99"/>
                        <w:sz w:val="16"/>
                        <w:szCs w:val="16"/>
                        <w:lang w:val="es-ES_tradnl" w:eastAsia="en-GB"/>
                      </w:rPr>
                    </w:pPr>
                    <w:r w:rsidRPr="009C6774">
                      <w:rPr>
                        <w:rFonts w:ascii="Calibri" w:hAnsi="Calibri" w:cs="Titillium-Regular"/>
                        <w:color w:val="004394"/>
                        <w:w w:val="99"/>
                        <w:sz w:val="16"/>
                        <w:szCs w:val="16"/>
                        <w:lang w:val="es-ES_tradnl" w:eastAsia="en-GB"/>
                      </w:rPr>
                      <w:t xml:space="preserve">Company </w:t>
                    </w:r>
                    <w:r w:rsidRPr="009C6774">
                      <w:rPr>
                        <w:rFonts w:ascii="Calibri" w:hAnsi="Calibri" w:cs="Titillium-Light"/>
                        <w:color w:val="000000"/>
                        <w:w w:val="99"/>
                        <w:sz w:val="16"/>
                        <w:szCs w:val="16"/>
                        <w:lang w:val="es-ES_tradnl" w:eastAsia="en-GB"/>
                      </w:rPr>
                      <w:t>KIC InnoEnergy SE</w:t>
                    </w:r>
                    <w:r w:rsidRPr="009C6774">
                      <w:rPr>
                        <w:rFonts w:ascii="Calibri" w:hAnsi="Calibri" w:cs="Titillium-Light"/>
                        <w:color w:val="004394"/>
                        <w:w w:val="99"/>
                        <w:sz w:val="16"/>
                        <w:szCs w:val="16"/>
                        <w:lang w:val="es-ES_tradnl" w:eastAsia="en-GB"/>
                      </w:rPr>
                      <w:t xml:space="preserve"> · </w:t>
                    </w:r>
                    <w:r w:rsidRPr="009C6774">
                      <w:rPr>
                        <w:rFonts w:ascii="Calibri" w:hAnsi="Calibri" w:cs="Titillium-Regular"/>
                        <w:color w:val="004394"/>
                        <w:w w:val="99"/>
                        <w:sz w:val="16"/>
                        <w:szCs w:val="16"/>
                        <w:lang w:val="es-ES_tradnl" w:eastAsia="en-GB"/>
                      </w:rPr>
                      <w:t xml:space="preserve">Registered Office </w:t>
                    </w:r>
                    <w:r w:rsidRPr="009C6774">
                      <w:rPr>
                        <w:rFonts w:ascii="Calibri" w:hAnsi="Calibri" w:cs="Titillium-Light"/>
                        <w:color w:val="000000"/>
                        <w:w w:val="99"/>
                        <w:sz w:val="16"/>
                        <w:szCs w:val="16"/>
                        <w:lang w:val="es-ES_tradnl" w:eastAsia="en-GB"/>
                      </w:rPr>
                      <w:t>Kennispoort 6th floor · John F. Kennedylaan 2 · 5612 AB Eindhoven · The Netherlands</w:t>
                    </w:r>
                  </w:p>
                  <w:p w14:paraId="16B09613" w14:textId="2CB170CF" w:rsidR="00817B43" w:rsidRPr="00735C8C" w:rsidRDefault="00817B43" w:rsidP="00817B43">
                    <w:pPr>
                      <w:rPr>
                        <w:color w:val="044292"/>
                        <w:sz w:val="16"/>
                        <w:szCs w:val="16"/>
                      </w:rPr>
                    </w:pPr>
                    <w:r w:rsidRPr="009C6774">
                      <w:rPr>
                        <w:rFonts w:ascii="Calibri" w:hAnsi="Calibri" w:cs="Titillium-Light"/>
                        <w:color w:val="004394"/>
                        <w:w w:val="99"/>
                        <w:sz w:val="16"/>
                        <w:szCs w:val="16"/>
                        <w:lang w:val="es-ES_tradnl" w:eastAsia="en-GB"/>
                      </w:rPr>
                      <w:t>Phone</w:t>
                    </w:r>
                    <w:r w:rsidRPr="009C6774">
                      <w:rPr>
                        <w:rFonts w:ascii="Calibri" w:hAnsi="Calibri" w:cs="Titillium-Light"/>
                        <w:color w:val="000000"/>
                        <w:w w:val="99"/>
                        <w:sz w:val="16"/>
                        <w:szCs w:val="16"/>
                        <w:lang w:val="es-ES_tradnl" w:eastAsia="en-GB"/>
                      </w:rPr>
                      <w:t xml:space="preserve"> +31 (0) 40 </w:t>
                    </w:r>
                    <w:r w:rsidR="00B80FA6">
                      <w:rPr>
                        <w:rFonts w:ascii="Calibri" w:hAnsi="Calibri" w:cs="Titillium-Light"/>
                        <w:color w:val="000000"/>
                        <w:w w:val="99"/>
                        <w:sz w:val="16"/>
                        <w:szCs w:val="16"/>
                        <w:lang w:val="es-ES_tradnl" w:eastAsia="en-GB"/>
                      </w:rPr>
                      <w:t>240 60 31</w:t>
                    </w:r>
                    <w:r w:rsidRPr="009C6774">
                      <w:rPr>
                        <w:rFonts w:ascii="Calibri" w:hAnsi="Calibri" w:cs="Titillium-Light"/>
                        <w:color w:val="000000"/>
                        <w:w w:val="99"/>
                        <w:sz w:val="16"/>
                        <w:szCs w:val="16"/>
                        <w:lang w:val="es-ES_tradnl" w:eastAsia="en-GB"/>
                      </w:rPr>
                      <w:t xml:space="preserve"> </w:t>
                    </w:r>
                    <w:r w:rsidRPr="009C6774">
                      <w:rPr>
                        <w:rFonts w:ascii="Calibri" w:hAnsi="Calibri" w:cs="Titillium-Light"/>
                        <w:color w:val="004394"/>
                        <w:w w:val="99"/>
                        <w:sz w:val="16"/>
                        <w:szCs w:val="16"/>
                        <w:lang w:val="es-ES_tradnl" w:eastAsia="en-GB"/>
                      </w:rPr>
                      <w:t xml:space="preserve">· email </w:t>
                    </w:r>
                    <w:r w:rsidRPr="009C6774">
                      <w:rPr>
                        <w:rFonts w:ascii="Calibri" w:hAnsi="Calibri" w:cs="Titillium-Light"/>
                        <w:color w:val="000000"/>
                        <w:w w:val="99"/>
                        <w:sz w:val="16"/>
                        <w:szCs w:val="16"/>
                        <w:lang w:val="es-ES_tradnl" w:eastAsia="en-GB"/>
                      </w:rPr>
                      <w:t>info@innoenergy.com</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4394"/>
                        <w:w w:val="99"/>
                        <w:sz w:val="16"/>
                        <w:szCs w:val="16"/>
                        <w:lang w:val="es-ES_tradnl" w:eastAsia="en-GB"/>
                      </w:rPr>
                      <w:br/>
                    </w:r>
                    <w:r w:rsidRPr="009C6774">
                      <w:rPr>
                        <w:rFonts w:ascii="Calibri" w:hAnsi="Calibri" w:cs="Titillium-Regular"/>
                        <w:color w:val="004394"/>
                        <w:w w:val="99"/>
                        <w:sz w:val="16"/>
                        <w:szCs w:val="16"/>
                        <w:lang w:val="es-ES_tradnl" w:eastAsia="en-GB"/>
                      </w:rPr>
                      <w:t>VAT-ID</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8500.04.287.B.01</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 xml:space="preserve"> </w:t>
                    </w:r>
                    <w:r w:rsidRPr="009C6774">
                      <w:rPr>
                        <w:rFonts w:ascii="Calibri" w:hAnsi="Calibri" w:cs="Titillium-Regular"/>
                        <w:color w:val="004394"/>
                        <w:w w:val="99"/>
                        <w:sz w:val="16"/>
                        <w:szCs w:val="16"/>
                        <w:lang w:val="es-ES_tradnl" w:eastAsia="en-GB"/>
                      </w:rPr>
                      <w:t>Bank</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ABN Amro Bank</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 xml:space="preserve"> </w:t>
                    </w:r>
                    <w:r w:rsidRPr="009C6774">
                      <w:rPr>
                        <w:rFonts w:ascii="Calibri" w:hAnsi="Calibri" w:cs="Titillium-Regular"/>
                        <w:color w:val="004394"/>
                        <w:w w:val="99"/>
                        <w:sz w:val="16"/>
                        <w:szCs w:val="16"/>
                        <w:lang w:val="es-ES_tradnl" w:eastAsia="en-GB"/>
                      </w:rPr>
                      <w:t>Account n</w:t>
                    </w:r>
                    <w:r w:rsidRPr="009C6774">
                      <w:rPr>
                        <w:rFonts w:ascii="Calibri" w:hAnsi="Calibri" w:cs="Titillium-Regular"/>
                        <w:color w:val="004394"/>
                        <w:w w:val="99"/>
                        <w:sz w:val="16"/>
                        <w:szCs w:val="16"/>
                        <w:vertAlign w:val="superscript"/>
                        <w:lang w:val="es-ES_tradnl" w:eastAsia="en-GB"/>
                      </w:rPr>
                      <w:t>o</w:t>
                    </w:r>
                    <w:r w:rsidRPr="009C6774">
                      <w:rPr>
                        <w:rFonts w:ascii="Calibri" w:hAnsi="Calibri" w:cs="Titillium-Regular"/>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 xml:space="preserve">46.58.19.958 · </w:t>
                    </w:r>
                    <w:r w:rsidRPr="009C6774">
                      <w:rPr>
                        <w:rFonts w:ascii="Calibri" w:hAnsi="Calibri" w:cs="Titillium-Light"/>
                        <w:color w:val="004394"/>
                        <w:w w:val="99"/>
                        <w:sz w:val="16"/>
                        <w:szCs w:val="16"/>
                        <w:lang w:val="es-ES_tradnl" w:eastAsia="en-GB"/>
                      </w:rPr>
                      <w:t>I</w:t>
                    </w:r>
                    <w:r w:rsidRPr="009C6774">
                      <w:rPr>
                        <w:rFonts w:ascii="Calibri" w:hAnsi="Calibri" w:cs="Titillium-Regular"/>
                        <w:color w:val="004394"/>
                        <w:w w:val="99"/>
                        <w:sz w:val="16"/>
                        <w:szCs w:val="16"/>
                        <w:lang w:val="es-ES_tradnl" w:eastAsia="en-GB"/>
                      </w:rPr>
                      <w:t>BAN</w:t>
                    </w:r>
                    <w:r w:rsidRPr="009C6774">
                      <w:rPr>
                        <w:rFonts w:ascii="Calibri" w:hAnsi="Calibri" w:cs="Titillium-Light"/>
                        <w:color w:val="004394"/>
                        <w:w w:val="99"/>
                        <w:sz w:val="16"/>
                        <w:szCs w:val="16"/>
                        <w:lang w:val="es-ES_tradnl" w:eastAsia="en-GB"/>
                      </w:rPr>
                      <w:t xml:space="preserve"> </w:t>
                    </w:r>
                    <w:r w:rsidRPr="009C6774">
                      <w:rPr>
                        <w:rFonts w:ascii="Calibri" w:hAnsi="Calibri" w:cs="Titillium-Light"/>
                        <w:color w:val="000000"/>
                        <w:w w:val="99"/>
                        <w:sz w:val="16"/>
                        <w:szCs w:val="16"/>
                        <w:lang w:val="es-ES_tradnl" w:eastAsia="en-GB"/>
                      </w:rPr>
                      <w:t xml:space="preserve">NL44ABNA0465819958 · </w:t>
                    </w:r>
                    <w:r w:rsidRPr="009C6774">
                      <w:rPr>
                        <w:rFonts w:ascii="Calibri" w:hAnsi="Calibri" w:cs="Titillium-Regular"/>
                        <w:color w:val="004394"/>
                        <w:w w:val="99"/>
                        <w:sz w:val="16"/>
                        <w:szCs w:val="16"/>
                        <w:lang w:val="es-ES_tradnl" w:eastAsia="en-GB"/>
                      </w:rPr>
                      <w:t xml:space="preserve">SWIFT </w:t>
                    </w:r>
                    <w:r w:rsidRPr="009C6774">
                      <w:rPr>
                        <w:rFonts w:ascii="Calibri" w:hAnsi="Calibri" w:cs="Titillium-Light"/>
                        <w:color w:val="000000"/>
                        <w:w w:val="99"/>
                        <w:sz w:val="16"/>
                        <w:szCs w:val="16"/>
                        <w:lang w:val="es-ES_tradnl" w:eastAsia="en-GB"/>
                      </w:rPr>
                      <w:t>ABNANL2A</w:t>
                    </w:r>
                    <w:r w:rsidRPr="009C6774">
                      <w:rPr>
                        <w:rFonts w:ascii="Calibri" w:hAnsi="Calibri" w:cs="Titillium-Light"/>
                        <w:color w:val="000000"/>
                        <w:w w:val="99"/>
                        <w:sz w:val="16"/>
                        <w:szCs w:val="16"/>
                        <w:lang w:val="es-ES_tradnl" w:eastAsia="en-GB"/>
                      </w:rPr>
                      <w:br/>
                    </w:r>
                    <w:r w:rsidR="00AB7777">
                      <w:rPr>
                        <w:rFonts w:ascii="Calibri" w:hAnsi="Calibri" w:cs="Titillium-Light"/>
                        <w:color w:val="000000"/>
                        <w:w w:val="99"/>
                        <w:sz w:val="16"/>
                        <w:szCs w:val="16"/>
                        <w:lang w:val="es-ES_tradnl" w:eastAsia="en-GB"/>
                      </w:rPr>
                      <w:t xml:space="preserve">EIT </w:t>
                    </w:r>
                    <w:r w:rsidRPr="009C6774">
                      <w:rPr>
                        <w:rFonts w:ascii="Calibri" w:hAnsi="Calibri" w:cs="Titillium-Light"/>
                        <w:color w:val="000000"/>
                        <w:w w:val="99"/>
                        <w:sz w:val="16"/>
                        <w:szCs w:val="16"/>
                        <w:lang w:val="es-ES_tradnl" w:eastAsia="en-GB"/>
                      </w:rPr>
                      <w:t>InnoEnergy is the trading brand of KIC InnoEnergy SE</w:t>
                    </w:r>
                  </w:p>
                </w:txbxContent>
              </v:textbox>
              <w10:wrap type="through"/>
            </v:shape>
          </w:pict>
        </mc:Fallback>
      </mc:AlternateContent>
    </w:r>
    <w:r w:rsidR="009C677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B4DBC" w14:textId="77777777" w:rsidR="00A33CA8" w:rsidRDefault="00A33CA8" w:rsidP="00B702CA">
      <w:pPr>
        <w:spacing w:line="240" w:lineRule="auto"/>
      </w:pPr>
      <w:r>
        <w:separator/>
      </w:r>
    </w:p>
    <w:p w14:paraId="28D207C1" w14:textId="77777777" w:rsidR="00A33CA8" w:rsidRDefault="00A33CA8"/>
    <w:p w14:paraId="1C804484" w14:textId="77777777" w:rsidR="00A33CA8" w:rsidRDefault="00A33CA8" w:rsidP="004D3322"/>
    <w:p w14:paraId="7FD147C7" w14:textId="77777777" w:rsidR="00A33CA8" w:rsidRDefault="00A33CA8"/>
    <w:p w14:paraId="1ABB969B" w14:textId="77777777" w:rsidR="00A33CA8" w:rsidRDefault="00A33CA8" w:rsidP="00737D65"/>
    <w:p w14:paraId="298D6EC8" w14:textId="77777777" w:rsidR="00A33CA8" w:rsidRDefault="00A33CA8" w:rsidP="00737D65"/>
  </w:footnote>
  <w:footnote w:type="continuationSeparator" w:id="0">
    <w:p w14:paraId="71691E50" w14:textId="77777777" w:rsidR="00A33CA8" w:rsidRDefault="00A33CA8" w:rsidP="00B702CA">
      <w:pPr>
        <w:spacing w:line="240" w:lineRule="auto"/>
      </w:pPr>
      <w:r>
        <w:continuationSeparator/>
      </w:r>
    </w:p>
    <w:p w14:paraId="68BCE6A2" w14:textId="77777777" w:rsidR="00A33CA8" w:rsidRDefault="00A33CA8"/>
    <w:p w14:paraId="31E8D38E" w14:textId="77777777" w:rsidR="00A33CA8" w:rsidRDefault="00A33CA8" w:rsidP="004D3322"/>
    <w:p w14:paraId="4C08CE58" w14:textId="77777777" w:rsidR="00A33CA8" w:rsidRDefault="00A33CA8"/>
    <w:p w14:paraId="08E0E50E" w14:textId="77777777" w:rsidR="00A33CA8" w:rsidRDefault="00A33CA8" w:rsidP="00737D65"/>
    <w:p w14:paraId="36C010D2" w14:textId="77777777" w:rsidR="00A33CA8" w:rsidRDefault="00A33CA8" w:rsidP="00737D65"/>
  </w:footnote>
  <w:footnote w:type="continuationNotice" w:id="1">
    <w:p w14:paraId="43E640D6" w14:textId="77777777" w:rsidR="00A33CA8" w:rsidRDefault="00A33CA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0D766" w14:textId="1ECD23E0" w:rsidR="009C6774" w:rsidRDefault="00B80FA6" w:rsidP="008F7DE5">
    <w:pPr>
      <w:pStyle w:val="Header"/>
      <w:ind w:left="-1985"/>
    </w:pPr>
    <w:r>
      <w:rPr>
        <w:noProof/>
      </w:rPr>
      <w:drawing>
        <wp:anchor distT="0" distB="0" distL="114300" distR="114300" simplePos="0" relativeHeight="251671040" behindDoc="0" locked="0" layoutInCell="1" allowOverlap="1" wp14:anchorId="754AE898" wp14:editId="08424A14">
          <wp:simplePos x="0" y="0"/>
          <wp:positionH relativeFrom="column">
            <wp:posOffset>-767751</wp:posOffset>
          </wp:positionH>
          <wp:positionV relativeFrom="paragraph">
            <wp:posOffset>507401</wp:posOffset>
          </wp:positionV>
          <wp:extent cx="2250220" cy="909459"/>
          <wp:effectExtent l="0" t="0" r="0" b="50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250220" cy="909459"/>
                  </a:xfrm>
                  <a:prstGeom prst="rect">
                    <a:avLst/>
                  </a:prstGeom>
                </pic:spPr>
              </pic:pic>
            </a:graphicData>
          </a:graphic>
          <wp14:sizeRelH relativeFrom="margin">
            <wp14:pctWidth>0</wp14:pctWidth>
          </wp14:sizeRelH>
          <wp14:sizeRelV relativeFrom="margin">
            <wp14:pctHeight>0</wp14:pctHeight>
          </wp14:sizeRelV>
        </wp:anchor>
      </w:drawing>
    </w:r>
    <w:r w:rsidR="00A47843" w:rsidRPr="00813C50">
      <w:rPr>
        <w:noProof/>
      </w:rPr>
      <w:drawing>
        <wp:inline distT="0" distB="0" distL="0" distR="0" wp14:anchorId="1B0B4151" wp14:editId="19D57B52">
          <wp:extent cx="7665720"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65720" cy="18288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D172D" w14:textId="162BE257" w:rsidR="009C6774" w:rsidRDefault="00B80FA6" w:rsidP="001F2209">
    <w:pPr>
      <w:pStyle w:val="Header"/>
      <w:tabs>
        <w:tab w:val="clear" w:pos="9360"/>
      </w:tabs>
      <w:ind w:left="-1985" w:right="-1417"/>
    </w:pPr>
    <w:r>
      <w:rPr>
        <w:noProof/>
      </w:rPr>
      <w:drawing>
        <wp:anchor distT="0" distB="0" distL="114300" distR="114300" simplePos="0" relativeHeight="251664896" behindDoc="0" locked="0" layoutInCell="1" allowOverlap="1" wp14:anchorId="6B69F527" wp14:editId="2EC8B61B">
          <wp:simplePos x="0" y="0"/>
          <wp:positionH relativeFrom="column">
            <wp:posOffset>4182110</wp:posOffset>
          </wp:positionH>
          <wp:positionV relativeFrom="paragraph">
            <wp:posOffset>542830</wp:posOffset>
          </wp:positionV>
          <wp:extent cx="1953260" cy="683260"/>
          <wp:effectExtent l="0" t="0" r="8890" b="2540"/>
          <wp:wrapThrough wrapText="bothSides">
            <wp:wrapPolygon edited="0">
              <wp:start x="0" y="0"/>
              <wp:lineTo x="0" y="21078"/>
              <wp:lineTo x="21488" y="21078"/>
              <wp:lineTo x="21488"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53260" cy="6832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944" behindDoc="0" locked="0" layoutInCell="1" allowOverlap="1" wp14:anchorId="5D69B476" wp14:editId="25FD9CAE">
          <wp:simplePos x="0" y="0"/>
          <wp:positionH relativeFrom="column">
            <wp:posOffset>-632065</wp:posOffset>
          </wp:positionH>
          <wp:positionV relativeFrom="paragraph">
            <wp:posOffset>396240</wp:posOffset>
          </wp:positionV>
          <wp:extent cx="2226310" cy="899795"/>
          <wp:effectExtent l="0" t="0" r="254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226310" cy="8997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as Maasen">
    <w15:presenceInfo w15:providerId="AD" w15:userId="S::bas.maasen@innoenergy.com::da52a198-12b4-4d31-80d5-66778ebfd4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1188E"/>
    <w:rsid w:val="000223F0"/>
    <w:rsid w:val="00036BC3"/>
    <w:rsid w:val="000415B4"/>
    <w:rsid w:val="00054111"/>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C6833"/>
    <w:rsid w:val="001D1994"/>
    <w:rsid w:val="001D216A"/>
    <w:rsid w:val="001E2AE7"/>
    <w:rsid w:val="001E7622"/>
    <w:rsid w:val="001F2209"/>
    <w:rsid w:val="00202F11"/>
    <w:rsid w:val="0020568A"/>
    <w:rsid w:val="00206E44"/>
    <w:rsid w:val="00211A67"/>
    <w:rsid w:val="00212172"/>
    <w:rsid w:val="00223A05"/>
    <w:rsid w:val="00232BDA"/>
    <w:rsid w:val="00272515"/>
    <w:rsid w:val="002975C2"/>
    <w:rsid w:val="00297A51"/>
    <w:rsid w:val="002B1114"/>
    <w:rsid w:val="002B4A65"/>
    <w:rsid w:val="002B6DDB"/>
    <w:rsid w:val="002C0386"/>
    <w:rsid w:val="002C4007"/>
    <w:rsid w:val="002D27C1"/>
    <w:rsid w:val="00327CD8"/>
    <w:rsid w:val="00340276"/>
    <w:rsid w:val="00344D85"/>
    <w:rsid w:val="003503F1"/>
    <w:rsid w:val="00354951"/>
    <w:rsid w:val="003611F2"/>
    <w:rsid w:val="00366DA5"/>
    <w:rsid w:val="00382E5B"/>
    <w:rsid w:val="00392A28"/>
    <w:rsid w:val="003A0D5F"/>
    <w:rsid w:val="003A471B"/>
    <w:rsid w:val="003A71A4"/>
    <w:rsid w:val="003B51DF"/>
    <w:rsid w:val="003D25B5"/>
    <w:rsid w:val="003E090C"/>
    <w:rsid w:val="003E40DE"/>
    <w:rsid w:val="003F7F82"/>
    <w:rsid w:val="00414356"/>
    <w:rsid w:val="00421149"/>
    <w:rsid w:val="0042758F"/>
    <w:rsid w:val="004356A7"/>
    <w:rsid w:val="00442AFE"/>
    <w:rsid w:val="00452CC5"/>
    <w:rsid w:val="00471564"/>
    <w:rsid w:val="00476A5A"/>
    <w:rsid w:val="004819B8"/>
    <w:rsid w:val="004C5185"/>
    <w:rsid w:val="004C7E9C"/>
    <w:rsid w:val="004D169C"/>
    <w:rsid w:val="004D3322"/>
    <w:rsid w:val="004D559E"/>
    <w:rsid w:val="004D6D89"/>
    <w:rsid w:val="004E35D2"/>
    <w:rsid w:val="004E6091"/>
    <w:rsid w:val="004E724B"/>
    <w:rsid w:val="004F0967"/>
    <w:rsid w:val="004F3B42"/>
    <w:rsid w:val="004F6FD0"/>
    <w:rsid w:val="005079A3"/>
    <w:rsid w:val="00516523"/>
    <w:rsid w:val="00517342"/>
    <w:rsid w:val="005224BD"/>
    <w:rsid w:val="005235B3"/>
    <w:rsid w:val="00525457"/>
    <w:rsid w:val="00534FA9"/>
    <w:rsid w:val="00535D25"/>
    <w:rsid w:val="005404EE"/>
    <w:rsid w:val="0054064B"/>
    <w:rsid w:val="0054094A"/>
    <w:rsid w:val="0054469D"/>
    <w:rsid w:val="00552E5A"/>
    <w:rsid w:val="005533AA"/>
    <w:rsid w:val="00567DD8"/>
    <w:rsid w:val="00573EFF"/>
    <w:rsid w:val="005905C6"/>
    <w:rsid w:val="005A367B"/>
    <w:rsid w:val="005C032A"/>
    <w:rsid w:val="005C2F61"/>
    <w:rsid w:val="005F14C1"/>
    <w:rsid w:val="005F6759"/>
    <w:rsid w:val="006010DC"/>
    <w:rsid w:val="00604F15"/>
    <w:rsid w:val="00610865"/>
    <w:rsid w:val="00636C18"/>
    <w:rsid w:val="0064642E"/>
    <w:rsid w:val="00653684"/>
    <w:rsid w:val="0066170D"/>
    <w:rsid w:val="0066501B"/>
    <w:rsid w:val="0067038D"/>
    <w:rsid w:val="006A6D7E"/>
    <w:rsid w:val="006B270D"/>
    <w:rsid w:val="006D5A77"/>
    <w:rsid w:val="006E3A31"/>
    <w:rsid w:val="006F44F5"/>
    <w:rsid w:val="00712A83"/>
    <w:rsid w:val="0071504D"/>
    <w:rsid w:val="00717483"/>
    <w:rsid w:val="00734F38"/>
    <w:rsid w:val="00735C8C"/>
    <w:rsid w:val="00737D65"/>
    <w:rsid w:val="007405B0"/>
    <w:rsid w:val="007534DA"/>
    <w:rsid w:val="00761C6E"/>
    <w:rsid w:val="00767AB8"/>
    <w:rsid w:val="007751DD"/>
    <w:rsid w:val="00775645"/>
    <w:rsid w:val="00783267"/>
    <w:rsid w:val="007927E8"/>
    <w:rsid w:val="0079577F"/>
    <w:rsid w:val="00797345"/>
    <w:rsid w:val="007975F9"/>
    <w:rsid w:val="007A5703"/>
    <w:rsid w:val="007A6593"/>
    <w:rsid w:val="007B05B8"/>
    <w:rsid w:val="007C183B"/>
    <w:rsid w:val="007C2E67"/>
    <w:rsid w:val="007F7741"/>
    <w:rsid w:val="00811861"/>
    <w:rsid w:val="00813C50"/>
    <w:rsid w:val="00817B43"/>
    <w:rsid w:val="008258C5"/>
    <w:rsid w:val="00841DCA"/>
    <w:rsid w:val="00844F54"/>
    <w:rsid w:val="008529A5"/>
    <w:rsid w:val="008649D4"/>
    <w:rsid w:val="00896BBD"/>
    <w:rsid w:val="008A28DC"/>
    <w:rsid w:val="008B2BE9"/>
    <w:rsid w:val="008B6E8D"/>
    <w:rsid w:val="008C24E5"/>
    <w:rsid w:val="008C724C"/>
    <w:rsid w:val="008D0071"/>
    <w:rsid w:val="008D05AB"/>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A5394"/>
    <w:rsid w:val="009C2700"/>
    <w:rsid w:val="009C57ED"/>
    <w:rsid w:val="009C6774"/>
    <w:rsid w:val="009D58F2"/>
    <w:rsid w:val="009E1348"/>
    <w:rsid w:val="009E215E"/>
    <w:rsid w:val="009E591B"/>
    <w:rsid w:val="009F5FD1"/>
    <w:rsid w:val="00A06E7D"/>
    <w:rsid w:val="00A123B8"/>
    <w:rsid w:val="00A27DF7"/>
    <w:rsid w:val="00A33CA8"/>
    <w:rsid w:val="00A37FF9"/>
    <w:rsid w:val="00A467B8"/>
    <w:rsid w:val="00A47843"/>
    <w:rsid w:val="00A51DD8"/>
    <w:rsid w:val="00A54627"/>
    <w:rsid w:val="00A54DC9"/>
    <w:rsid w:val="00A55886"/>
    <w:rsid w:val="00A642F4"/>
    <w:rsid w:val="00A658AB"/>
    <w:rsid w:val="00A66DC8"/>
    <w:rsid w:val="00A7631A"/>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405ED"/>
    <w:rsid w:val="00B52F2F"/>
    <w:rsid w:val="00B631C4"/>
    <w:rsid w:val="00B667D8"/>
    <w:rsid w:val="00B702CA"/>
    <w:rsid w:val="00B80FA6"/>
    <w:rsid w:val="00BA0C07"/>
    <w:rsid w:val="00BA3414"/>
    <w:rsid w:val="00BB0A5C"/>
    <w:rsid w:val="00BC02C4"/>
    <w:rsid w:val="00BC0E8E"/>
    <w:rsid w:val="00BC3AE6"/>
    <w:rsid w:val="00BF1847"/>
    <w:rsid w:val="00BF3F34"/>
    <w:rsid w:val="00C07772"/>
    <w:rsid w:val="00C11D54"/>
    <w:rsid w:val="00C13C11"/>
    <w:rsid w:val="00C35995"/>
    <w:rsid w:val="00C44ED4"/>
    <w:rsid w:val="00C533EC"/>
    <w:rsid w:val="00C5458E"/>
    <w:rsid w:val="00C57C47"/>
    <w:rsid w:val="00C648DE"/>
    <w:rsid w:val="00C70437"/>
    <w:rsid w:val="00C74315"/>
    <w:rsid w:val="00C75F4D"/>
    <w:rsid w:val="00C82A10"/>
    <w:rsid w:val="00C9267B"/>
    <w:rsid w:val="00C927EA"/>
    <w:rsid w:val="00C95395"/>
    <w:rsid w:val="00CA0AE1"/>
    <w:rsid w:val="00CA4ED0"/>
    <w:rsid w:val="00CC4615"/>
    <w:rsid w:val="00CC7CC8"/>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2737"/>
    <w:rsid w:val="00DA6363"/>
    <w:rsid w:val="00DB39AA"/>
    <w:rsid w:val="00DC0040"/>
    <w:rsid w:val="00DD4557"/>
    <w:rsid w:val="00DD6714"/>
    <w:rsid w:val="00DE0814"/>
    <w:rsid w:val="00DE4589"/>
    <w:rsid w:val="00DE49F3"/>
    <w:rsid w:val="00E0693C"/>
    <w:rsid w:val="00E23C8E"/>
    <w:rsid w:val="00E27746"/>
    <w:rsid w:val="00E459D8"/>
    <w:rsid w:val="00E62567"/>
    <w:rsid w:val="00E639AB"/>
    <w:rsid w:val="00E745FC"/>
    <w:rsid w:val="00E7545B"/>
    <w:rsid w:val="00E76F0A"/>
    <w:rsid w:val="00E94D7D"/>
    <w:rsid w:val="00E9657E"/>
    <w:rsid w:val="00EA4D37"/>
    <w:rsid w:val="00EA4E55"/>
    <w:rsid w:val="00EA5489"/>
    <w:rsid w:val="00EA5CF4"/>
    <w:rsid w:val="00EB238E"/>
    <w:rsid w:val="00EB273C"/>
    <w:rsid w:val="00EB71E1"/>
    <w:rsid w:val="00EC16B3"/>
    <w:rsid w:val="00EC6D55"/>
    <w:rsid w:val="00ED1A7B"/>
    <w:rsid w:val="00F03E57"/>
    <w:rsid w:val="00F059E9"/>
    <w:rsid w:val="00F24D0A"/>
    <w:rsid w:val="00F27D1D"/>
    <w:rsid w:val="00F30133"/>
    <w:rsid w:val="00F50643"/>
    <w:rsid w:val="00F609B3"/>
    <w:rsid w:val="00F67747"/>
    <w:rsid w:val="00F73599"/>
    <w:rsid w:val="00F75E4A"/>
    <w:rsid w:val="00F872C9"/>
    <w:rsid w:val="00F90AB6"/>
    <w:rsid w:val="00F9761E"/>
    <w:rsid w:val="00FA34B1"/>
    <w:rsid w:val="00FC080C"/>
    <w:rsid w:val="00FC08A9"/>
    <w:rsid w:val="00FC21A6"/>
    <w:rsid w:val="00FC3228"/>
    <w:rsid w:val="00FC72DC"/>
    <w:rsid w:val="00FD0D6D"/>
    <w:rsid w:val="00FD51B4"/>
    <w:rsid w:val="00FE50CB"/>
    <w:rsid w:val="00FE7497"/>
    <w:rsid w:val="00FE767F"/>
    <w:rsid w:val="034B3422"/>
    <w:rsid w:val="1CC06E9C"/>
    <w:rsid w:val="36377A19"/>
    <w:rsid w:val="4E9A5F10"/>
    <w:rsid w:val="56E0A6FF"/>
    <w:rsid w:val="5AFF2F1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4EFD7D9C-9F4E-47CF-BDF3-6804D12FA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paragraph" w:styleId="Revision">
    <w:name w:val="Revision"/>
    <w:hidden/>
    <w:uiPriority w:val="99"/>
    <w:unhideWhenUsed/>
    <w:rsid w:val="001C6833"/>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4466C325CE2924D8F5B92D00D408864" ma:contentTypeVersion="15" ma:contentTypeDescription="Crear nuevo documento." ma:contentTypeScope="" ma:versionID="7cd3f145b2773448777613ec51b8f0e4">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17480062e09bd31ada1bfba5a9c95c32"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c1a17170-e320-4695-bdf9-b473fb828b1d}"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2.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3.xml><?xml version="1.0" encoding="utf-8"?>
<ds:datastoreItem xmlns:ds="http://schemas.openxmlformats.org/officeDocument/2006/customXml" ds:itemID="{080739DE-66AD-4CA4-8A4E-034ED6920D1E}"/>
</file>

<file path=customXml/itemProps4.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3467</Words>
  <Characters>19764</Characters>
  <Application>Microsoft Office Word</Application>
  <DocSecurity>0</DocSecurity>
  <Lines>164</Lines>
  <Paragraphs>46</Paragraphs>
  <ScaleCrop>false</ScaleCrop>
  <Company/>
  <LinksUpToDate>false</LinksUpToDate>
  <CharactersWithSpaces>23185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Bas Maasen</cp:lastModifiedBy>
  <cp:revision>4</cp:revision>
  <cp:lastPrinted>2022-05-01T18:38:00Z</cp:lastPrinted>
  <dcterms:created xsi:type="dcterms:W3CDTF">2024-11-22T15:10:00Z</dcterms:created>
  <dcterms:modified xsi:type="dcterms:W3CDTF">2024-11-22T15:18:00Z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0x010100F4466C325CE2924D8F5B92D00D408864</vt:lpwstr>
  </property>
  <property fmtid="{D5CDD505-2E9C-101B-9397-08002B2CF9AE}" pid="4" name="MediaServiceImageTags">
    <vt:lpwstr/>
  </property>
</Properties>
</file>