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210E29C5" w:rsidR="00B80FA6" w:rsidRDefault="00DE515D" w:rsidP="00E76F0A">
      <w:pPr>
        <w:pStyle w:val="01Headline"/>
      </w:pPr>
      <w:r>
        <w:tab/>
      </w:r>
      <w:r>
        <w:tab/>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w:t>
      </w:r>
      <w:proofErr w:type="spellStart"/>
      <w:r w:rsidRPr="00A47843">
        <w:rPr>
          <w:rFonts w:ascii="Calibri Light" w:hAnsi="Calibri Light" w:cs="Calibri Light"/>
          <w:lang w:val="en-US"/>
        </w:rPr>
        <w:t>Kennispoort</w:t>
      </w:r>
      <w:proofErr w:type="spellEnd"/>
      <w:r w:rsidRPr="00A47843">
        <w:rPr>
          <w:rFonts w:ascii="Calibri Light" w:hAnsi="Calibri Light" w:cs="Calibri Light"/>
          <w:lang w:val="en-US"/>
        </w:rPr>
        <w: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w:t>
      </w:r>
      <w:proofErr w:type="spellStart"/>
      <w:r w:rsidRPr="00A47843">
        <w:rPr>
          <w:rFonts w:ascii="Calibri Light" w:hAnsi="Calibri Light" w:cs="Calibri Light"/>
          <w:lang w:val="en-US"/>
        </w:rPr>
        <w:t>Kennedylaan</w:t>
      </w:r>
      <w:proofErr w:type="spellEnd"/>
      <w:r w:rsidRPr="00A47843">
        <w:rPr>
          <w:rFonts w:ascii="Calibri Light" w:hAnsi="Calibri Light" w:cs="Calibri Light"/>
          <w:lang w:val="en-US"/>
        </w:rPr>
        <w:t xml:space="preserve">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 xml:space="preserve">address, </w:t>
      </w:r>
      <w:proofErr w:type="spellStart"/>
      <w:r w:rsidRPr="00A47843">
        <w:rPr>
          <w:rFonts w:ascii="Calibri Light" w:hAnsi="Calibri Light" w:cs="Calibri Light"/>
          <w:highlight w:val="yellow"/>
          <w:lang w:val="en-US"/>
        </w:rPr>
        <w:t>zipcode</w:t>
      </w:r>
      <w:proofErr w:type="spellEnd"/>
      <w:r w:rsidRPr="00A47843">
        <w:rPr>
          <w:rFonts w:ascii="Calibri Light" w:hAnsi="Calibri Light" w:cs="Calibri Light"/>
          <w:highlight w:val="yellow"/>
          <w:lang w:val="en-US"/>
        </w:rPr>
        <w:t>,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 xml:space="preserve">[VAT number service </w:t>
      </w:r>
      <w:proofErr w:type="gramStart"/>
      <w:r w:rsidR="00C57C47" w:rsidRPr="00C57C47">
        <w:rPr>
          <w:rFonts w:ascii="Calibri Light" w:hAnsi="Calibri Light" w:cs="Calibri Light"/>
          <w:highlight w:val="yellow"/>
          <w:lang w:val="en-US"/>
        </w:rPr>
        <w:t>provider]</w:t>
      </w:r>
      <w:r w:rsidR="00C57C47" w:rsidRPr="008529A5">
        <w:rPr>
          <w:rFonts w:cs="Calibri Light"/>
          <w:lang w:val="en-GB"/>
        </w:rPr>
        <w:t xml:space="preserve"> </w:t>
      </w:r>
      <w:r w:rsidRPr="00A47843">
        <w:rPr>
          <w:rFonts w:ascii="Calibri Light" w:hAnsi="Calibri Light" w:cs="Calibri Light"/>
          <w:lang w:val="en-US"/>
        </w:rPr>
        <w:t xml:space="preserve"> (</w:t>
      </w:r>
      <w:proofErr w:type="gramEnd"/>
      <w:r w:rsidRPr="00A47843">
        <w:rPr>
          <w:rFonts w:ascii="Calibri Light" w:hAnsi="Calibri Light" w:cs="Calibri Light"/>
          <w:lang w:val="en-US"/>
        </w:rPr>
        <w:t>“</w:t>
      </w:r>
      <w:r w:rsidRPr="00A47843">
        <w:rPr>
          <w:rFonts w:ascii="Calibri Light" w:hAnsi="Calibri Light" w:cs="Calibri Light"/>
          <w:b/>
          <w:lang w:val="en-US"/>
        </w:rPr>
        <w:t>you</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w:t>
      </w:r>
      <w:proofErr w:type="gramStart"/>
      <w:r w:rsidR="00DB39AA">
        <w:rPr>
          <w:rFonts w:ascii="Calibri Light" w:hAnsi="Calibri Light" w:cs="Calibri Light"/>
          <w:lang w:val="en-US"/>
        </w:rPr>
        <w:t>come</w:t>
      </w:r>
      <w:r>
        <w:rPr>
          <w:rFonts w:ascii="Calibri Light" w:hAnsi="Calibri Light" w:cs="Calibri Light"/>
          <w:lang w:val="en-US"/>
        </w:rPr>
        <w:t>,</w:t>
      </w:r>
      <w:proofErr w:type="gramEnd"/>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w:t>
      </w:r>
      <w:proofErr w:type="gramStart"/>
      <w:r w:rsidR="007457F8">
        <w:rPr>
          <w:rFonts w:ascii="Calibri Light" w:hAnsi="Calibri Light" w:cs="Calibri Light"/>
          <w:lang w:val="en-US"/>
        </w:rPr>
        <w:t xml:space="preserve">Sources </w:t>
      </w:r>
      <w:r w:rsidR="004978C2">
        <w:rPr>
          <w:rFonts w:ascii="Calibri Light" w:hAnsi="Calibri Light" w:cs="Calibri Light"/>
          <w:lang w:val="en-US"/>
        </w:rPr>
        <w:t xml:space="preserve"> in</w:t>
      </w:r>
      <w:proofErr w:type="gramEnd"/>
      <w:r w:rsidR="004978C2">
        <w:rPr>
          <w:rFonts w:ascii="Calibri Light" w:hAnsi="Calibri Light" w:cs="Calibri Light"/>
          <w:lang w:val="en-US"/>
        </w:rPr>
        <w:t xml:space="preserve">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w:t>
      </w:r>
      <w:proofErr w:type="gramStart"/>
      <w:r w:rsidR="008B2BE9">
        <w:rPr>
          <w:rFonts w:ascii="Calibri Light" w:hAnsi="Calibri Light" w:cs="Calibri Light"/>
          <w:lang w:val="en-US"/>
        </w:rPr>
        <w:t xml:space="preserve">on </w:t>
      </w:r>
      <w:r w:rsidR="00A47843" w:rsidRPr="00A47843">
        <w:rPr>
          <w:rFonts w:ascii="Calibri Light" w:hAnsi="Calibri Light" w:cs="Calibri Light"/>
          <w:lang w:val="en-US"/>
        </w:rPr>
        <w:t>the basis of</w:t>
      </w:r>
      <w:proofErr w:type="gramEnd"/>
      <w:r w:rsidR="00A47843" w:rsidRPr="00A47843">
        <w:rPr>
          <w:rFonts w:ascii="Calibri Light" w:hAnsi="Calibri Light" w:cs="Calibri Light"/>
          <w:lang w:val="en-US"/>
        </w:rPr>
        <w:t xml:space="preserve">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1</w:t>
      </w:r>
      <w:r>
        <w:rPr>
          <w:rFonts w:cs="Calibri Light"/>
          <w:b/>
        </w:rPr>
        <w:t xml:space="preserve">  -</w:t>
      </w:r>
      <w:proofErr w:type="gramEnd"/>
      <w:r>
        <w:rPr>
          <w:rFonts w:cs="Calibri Light"/>
          <w:b/>
        </w:rPr>
        <w:t xml:space="preserve">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w:t>
            </w:r>
            <w:proofErr w:type="gramStart"/>
            <w:r w:rsidR="007C183B" w:rsidRPr="007C183B">
              <w:rPr>
                <w:rFonts w:ascii="Calibri Light" w:hAnsi="Calibri Light" w:cs="Calibri Light"/>
                <w:highlight w:val="yellow"/>
                <w:lang w:val="en-US"/>
              </w:rPr>
              <w:t xml:space="preserve">service </w:t>
            </w:r>
            <w:r w:rsidRPr="00A47843">
              <w:rPr>
                <w:rFonts w:ascii="Calibri Light" w:hAnsi="Calibri Light" w:cs="Calibri Light"/>
                <w:lang w:val="en-US"/>
              </w:rPr>
              <w:t>]</w:t>
            </w:r>
            <w:proofErr w:type="gramEnd"/>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t>
      </w:r>
      <w:proofErr w:type="gramStart"/>
      <w:r w:rsidRPr="00A51DD8">
        <w:rPr>
          <w:rFonts w:ascii="Calibri Light" w:hAnsi="Calibri Light" w:cs="Calibri Light"/>
          <w:lang w:val="en-US"/>
        </w:rPr>
        <w:t>with regard to</w:t>
      </w:r>
      <w:proofErr w:type="gramEnd"/>
      <w:r w:rsidRPr="00A51DD8">
        <w:rPr>
          <w:rFonts w:ascii="Calibri Light" w:hAnsi="Calibri Light" w:cs="Calibri Light"/>
          <w:lang w:val="en-US"/>
        </w:rPr>
        <w:t xml:space="preserve">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are free to organize how you provide the Services </w:t>
      </w:r>
      <w:proofErr w:type="gramStart"/>
      <w:r w:rsidR="00A47843" w:rsidRPr="00A47843">
        <w:rPr>
          <w:rFonts w:ascii="Calibri Light" w:hAnsi="Calibri Light" w:cs="Calibri Light"/>
          <w:lang w:val="en-US"/>
        </w:rPr>
        <w:t>as long as</w:t>
      </w:r>
      <w:proofErr w:type="gramEnd"/>
      <w:r w:rsidR="00A47843" w:rsidRPr="00A47843">
        <w:rPr>
          <w:rFonts w:ascii="Calibri Light" w:hAnsi="Calibri Light" w:cs="Calibri Light"/>
          <w:lang w:val="en-US"/>
        </w:rPr>
        <w:t xml:space="preserve">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and it is possible for you to re-perform the rejected (part of</w:t>
      </w:r>
      <w:proofErr w:type="gramStart"/>
      <w:r w:rsidRPr="00A47843">
        <w:rPr>
          <w:rFonts w:ascii="Calibri Light" w:hAnsi="Calibri Light" w:cs="Calibri Light"/>
          <w:lang w:val="en-US"/>
        </w:rPr>
        <w:t xml:space="preserve"> the)</w:t>
      </w:r>
      <w:proofErr w:type="gramEnd"/>
      <w:r w:rsidRPr="00A47843">
        <w:rPr>
          <w:rFonts w:ascii="Calibri Light" w:hAnsi="Calibri Light" w:cs="Calibri Light"/>
          <w:lang w:val="en-US"/>
        </w:rPr>
        <w:t xml:space="preserv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 xml:space="preserve">Article </w:t>
      </w:r>
      <w:proofErr w:type="gramStart"/>
      <w:r w:rsidRPr="00A47843">
        <w:rPr>
          <w:rFonts w:ascii="Calibri Light" w:hAnsi="Calibri Light" w:cs="Calibri Light"/>
          <w:b/>
          <w:lang w:val="en-US"/>
        </w:rPr>
        <w:t>2</w:t>
      </w:r>
      <w:r>
        <w:rPr>
          <w:rFonts w:ascii="Calibri Light" w:hAnsi="Calibri Light" w:cs="Calibri Light"/>
          <w:b/>
          <w:lang w:val="en-US"/>
        </w:rPr>
        <w:t xml:space="preserve">  -</w:t>
      </w:r>
      <w:proofErr w:type="gramEnd"/>
      <w:r>
        <w:rPr>
          <w:rFonts w:ascii="Calibri Light" w:hAnsi="Calibri Light" w:cs="Calibri Light"/>
          <w:b/>
          <w:lang w:val="en-US"/>
        </w:rPr>
        <w:t xml:space="preserve">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86"/>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86"/>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w:t>
      </w:r>
      <w:proofErr w:type="gramStart"/>
      <w:r w:rsidR="008B2BE9">
        <w:rPr>
          <w:rFonts w:cs="Calibri Light"/>
        </w:rPr>
        <w:t>below</w:t>
      </w:r>
      <w:proofErr w:type="gramEnd"/>
      <w:r w:rsidR="008B2BE9">
        <w:rPr>
          <w:rFonts w:cs="Calibri Light"/>
        </w:rPr>
        <w:t>:</w:t>
      </w:r>
      <w:r w:rsidRPr="00A47843">
        <w:rPr>
          <w:rFonts w:cs="Calibri Light"/>
        </w:rPr>
        <w:tab/>
        <w:t>a.</w:t>
      </w:r>
      <w:r w:rsidRPr="00A47843">
        <w:rPr>
          <w:rFonts w:cs="Calibri Light"/>
        </w:rPr>
        <w:tab/>
        <w:t xml:space="preserve">your name and </w:t>
      </w:r>
      <w:proofErr w:type="gramStart"/>
      <w:r w:rsidRPr="00A47843">
        <w:rPr>
          <w:rFonts w:cs="Calibri Light"/>
        </w:rPr>
        <w:t>address;</w:t>
      </w:r>
      <w:proofErr w:type="gramEnd"/>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 xml:space="preserve">your VAT identification </w:t>
      </w:r>
      <w:proofErr w:type="gramStart"/>
      <w:r w:rsidRPr="00A47843">
        <w:rPr>
          <w:rFonts w:cs="Calibri Light"/>
        </w:rPr>
        <w:t>number;</w:t>
      </w:r>
      <w:proofErr w:type="gramEnd"/>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 xml:space="preserve">our name and </w:t>
      </w:r>
      <w:proofErr w:type="gramStart"/>
      <w:r w:rsidRPr="00A47843">
        <w:rPr>
          <w:rFonts w:cs="Calibri Light"/>
        </w:rPr>
        <w:t>address;</w:t>
      </w:r>
      <w:proofErr w:type="gramEnd"/>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 xml:space="preserve">our VAT identification </w:t>
      </w:r>
      <w:proofErr w:type="gramStart"/>
      <w:r w:rsidRPr="00A47843">
        <w:rPr>
          <w:rFonts w:cs="Calibri Light"/>
        </w:rPr>
        <w:t>number;</w:t>
      </w:r>
      <w:proofErr w:type="gramEnd"/>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 xml:space="preserve">the invoice </w:t>
      </w:r>
      <w:proofErr w:type="gramStart"/>
      <w:r w:rsidRPr="00A47843">
        <w:rPr>
          <w:rFonts w:cs="Calibri Light"/>
        </w:rPr>
        <w:t>number;</w:t>
      </w:r>
      <w:proofErr w:type="gramEnd"/>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 xml:space="preserve">the invoice </w:t>
      </w:r>
      <w:proofErr w:type="gramStart"/>
      <w:r w:rsidRPr="00A47843">
        <w:rPr>
          <w:rFonts w:cs="Calibri Light"/>
        </w:rPr>
        <w:t>date;</w:t>
      </w:r>
      <w:proofErr w:type="gramEnd"/>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 xml:space="preserve">the date on which the Services were </w:t>
      </w:r>
      <w:proofErr w:type="gramStart"/>
      <w:r w:rsidRPr="00A47843">
        <w:rPr>
          <w:rFonts w:cs="Calibri Light"/>
        </w:rPr>
        <w:t>provided;</w:t>
      </w:r>
      <w:proofErr w:type="gramEnd"/>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 xml:space="preserve">a brief description of the nature and type of Services </w:t>
      </w:r>
      <w:proofErr w:type="gramStart"/>
      <w:r w:rsidRPr="00A47843">
        <w:rPr>
          <w:rFonts w:cs="Calibri Light"/>
        </w:rPr>
        <w:t>supplied;</w:t>
      </w:r>
      <w:proofErr w:type="gramEnd"/>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 xml:space="preserve">the price per piece or unit, including </w:t>
      </w:r>
      <w:proofErr w:type="gramStart"/>
      <w:r w:rsidRPr="00A47843">
        <w:rPr>
          <w:rFonts w:cs="Calibri Light"/>
        </w:rPr>
        <w:t>VAT;</w:t>
      </w:r>
      <w:proofErr w:type="gramEnd"/>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 xml:space="preserve">any reductions that are not included in the </w:t>
      </w:r>
      <w:proofErr w:type="gramStart"/>
      <w:r w:rsidRPr="00A47843">
        <w:rPr>
          <w:rFonts w:cs="Calibri Light"/>
        </w:rPr>
        <w:t>price;</w:t>
      </w:r>
      <w:proofErr w:type="gramEnd"/>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 xml:space="preserve">the VAT tariff that has been </w:t>
      </w:r>
      <w:proofErr w:type="gramStart"/>
      <w:r w:rsidRPr="00A47843">
        <w:rPr>
          <w:rFonts w:cs="Calibri Light"/>
        </w:rPr>
        <w:t>applied;</w:t>
      </w:r>
      <w:proofErr w:type="gramEnd"/>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roofErr w:type="gramStart"/>
      <w:r w:rsidRPr="00A47843">
        <w:rPr>
          <w:rFonts w:cs="Calibri Light"/>
        </w:rPr>
        <w:t>);</w:t>
      </w:r>
      <w:proofErr w:type="gramEnd"/>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3</w:t>
      </w:r>
      <w:r>
        <w:rPr>
          <w:rFonts w:cs="Calibri Light"/>
          <w:b/>
        </w:rPr>
        <w:t xml:space="preserve">  -</w:t>
      </w:r>
      <w:proofErr w:type="gramEnd"/>
      <w:r>
        <w:rPr>
          <w:rFonts w:cs="Calibri Light"/>
          <w:b/>
        </w:rPr>
        <w:t xml:space="preserve">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w:t>
      </w:r>
      <w:proofErr w:type="gramStart"/>
      <w:r w:rsidR="00A7631A" w:rsidRPr="00A7631A">
        <w:rPr>
          <w:rFonts w:cs="Calibri Light"/>
        </w:rPr>
        <w:t>full in</w:t>
      </w:r>
      <w:proofErr w:type="gramEnd"/>
      <w:r w:rsidR="00A7631A" w:rsidRPr="00A7631A">
        <w:rPr>
          <w:rFonts w:cs="Calibri Light"/>
        </w:rPr>
        <w:t xml:space="preserve">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 xml:space="preserve">includes (but is not limited to) expenses </w:t>
      </w:r>
      <w:proofErr w:type="gramStart"/>
      <w:r w:rsidR="00A7631A" w:rsidRPr="00A7631A">
        <w:rPr>
          <w:rFonts w:cs="Calibri Light"/>
        </w:rPr>
        <w:t>incurred, (</w:t>
      </w:r>
      <w:proofErr w:type="gramEnd"/>
      <w:r w:rsidR="00A7631A" w:rsidRPr="00A7631A">
        <w:rPr>
          <w:rFonts w:cs="Calibri Light"/>
        </w:rPr>
        <w:t>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4</w:t>
      </w:r>
      <w:r>
        <w:rPr>
          <w:rFonts w:cs="Calibri Light"/>
          <w:b/>
        </w:rPr>
        <w:t xml:space="preserve">  -</w:t>
      </w:r>
      <w:proofErr w:type="gramEnd"/>
      <w:r>
        <w:rPr>
          <w:rFonts w:cs="Calibri Light"/>
          <w:b/>
        </w:rPr>
        <w:t xml:space="preserve">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w:t>
      </w:r>
      <w:proofErr w:type="gramStart"/>
      <w:r w:rsidR="003A471B">
        <w:rPr>
          <w:rFonts w:cs="Calibri Light"/>
        </w:rPr>
        <w:t>for</w:t>
      </w:r>
      <w:proofErr w:type="gramEnd"/>
      <w:r w:rsidR="003A471B">
        <w:rPr>
          <w:rFonts w:cs="Calibri Light"/>
        </w:rPr>
        <w:t xml:space="preserve">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claims by third parties that the Services infringe their IP, you must fully </w:t>
      </w:r>
      <w:proofErr w:type="gramStart"/>
      <w:r w:rsidRPr="00A47843">
        <w:rPr>
          <w:rFonts w:cs="Calibri Light"/>
        </w:rPr>
        <w:t>compensate</w:t>
      </w:r>
      <w:proofErr w:type="gramEnd"/>
      <w:r w:rsidRPr="00A47843">
        <w:rPr>
          <w:rFonts w:cs="Calibri Light"/>
        </w:rPr>
        <w:t xml:space="preserv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5</w:t>
      </w:r>
      <w:r>
        <w:rPr>
          <w:rFonts w:cs="Calibri Light"/>
          <w:b/>
        </w:rPr>
        <w:t xml:space="preserve">  -</w:t>
      </w:r>
      <w:proofErr w:type="gramEnd"/>
      <w:r>
        <w:rPr>
          <w:rFonts w:cs="Calibri Light"/>
          <w:b/>
        </w:rPr>
        <w:t xml:space="preserve">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w:t>
      </w:r>
      <w:proofErr w:type="gramStart"/>
      <w:r w:rsidRPr="00A47843">
        <w:rPr>
          <w:rFonts w:cs="Calibri Light"/>
        </w:rPr>
        <w:t>not</w:t>
      </w:r>
      <w:proofErr w:type="gramEnd"/>
      <w:r w:rsidRPr="00A47843">
        <w:rPr>
          <w:rFonts w:cs="Calibri Light"/>
        </w:rPr>
        <w:t xml:space="preserve">: </w:t>
      </w:r>
    </w:p>
    <w:p w14:paraId="11A960E5" w14:textId="77777777" w:rsidR="00A47843" w:rsidRPr="00A47843" w:rsidRDefault="00A47843" w:rsidP="00A47843">
      <w:pPr>
        <w:ind w:left="705"/>
        <w:jc w:val="both"/>
        <w:rPr>
          <w:rFonts w:cs="Calibri Light"/>
        </w:rPr>
      </w:pPr>
      <w:r w:rsidRPr="00A47843">
        <w:rPr>
          <w:rFonts w:cs="Calibri Light"/>
        </w:rPr>
        <w:t xml:space="preserve">(i) use </w:t>
      </w:r>
      <w:proofErr w:type="gramStart"/>
      <w:r w:rsidRPr="00A47843">
        <w:rPr>
          <w:rFonts w:cs="Calibri Light"/>
        </w:rPr>
        <w:t>the Confidential</w:t>
      </w:r>
      <w:proofErr w:type="gramEnd"/>
      <w:r w:rsidRPr="00A47843">
        <w:rPr>
          <w:rFonts w:cs="Calibri Light"/>
        </w:rPr>
        <w:t xml:space="preserve">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w:t>
      </w:r>
      <w:proofErr w:type="gramStart"/>
      <w:r w:rsidRPr="00A47843">
        <w:rPr>
          <w:rFonts w:cs="Calibri Light"/>
        </w:rPr>
        <w:t>property</w:t>
      </w:r>
      <w:proofErr w:type="gramEnd"/>
      <w:r w:rsidRPr="00A47843">
        <w:rPr>
          <w:rFonts w:cs="Calibri Light"/>
        </w:rPr>
        <w:t xml:space="preserve">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a violation of the confidentiality obligations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 xml:space="preserve">.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6</w:t>
      </w:r>
      <w:r>
        <w:rPr>
          <w:rFonts w:cs="Calibri Light"/>
          <w:b/>
        </w:rPr>
        <w:t xml:space="preserve">  -</w:t>
      </w:r>
      <w:proofErr w:type="gramEnd"/>
      <w:r>
        <w:rPr>
          <w:rFonts w:cs="Calibri Light"/>
          <w:b/>
        </w:rPr>
        <w:t xml:space="preserve">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 xml:space="preserve">a. </w:t>
      </w:r>
      <w:proofErr w:type="gramStart"/>
      <w:r w:rsidRPr="00A47843">
        <w:rPr>
          <w:rFonts w:cs="Calibri Light"/>
        </w:rPr>
        <w:t>comply</w:t>
      </w:r>
      <w:proofErr w:type="gramEnd"/>
      <w:r w:rsidRPr="00A47843">
        <w:rPr>
          <w:rFonts w:cs="Calibri Light"/>
        </w:rPr>
        <w:t xml:space="preserve"> with all applicable privacy and data protection </w:t>
      </w:r>
      <w:proofErr w:type="gramStart"/>
      <w:r w:rsidRPr="00A47843">
        <w:rPr>
          <w:rFonts w:cs="Calibri Light"/>
        </w:rPr>
        <w:t>laws;</w:t>
      </w:r>
      <w:proofErr w:type="gramEnd"/>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 xml:space="preserve">for the </w:t>
      </w:r>
      <w:proofErr w:type="gramStart"/>
      <w:r w:rsidRPr="00A47843">
        <w:rPr>
          <w:rFonts w:cs="Calibri Light"/>
        </w:rPr>
        <w:t>Services;</w:t>
      </w:r>
      <w:proofErr w:type="gramEnd"/>
    </w:p>
    <w:p w14:paraId="39054DCA" w14:textId="77777777" w:rsidR="00A47843" w:rsidRPr="00A47843" w:rsidRDefault="00A47843" w:rsidP="00A47843">
      <w:pPr>
        <w:ind w:left="708"/>
        <w:jc w:val="both"/>
        <w:rPr>
          <w:rFonts w:cs="Calibri Light"/>
        </w:rPr>
      </w:pPr>
      <w:r w:rsidRPr="00A47843">
        <w:rPr>
          <w:rFonts w:cs="Calibri Light"/>
        </w:rPr>
        <w:t xml:space="preserve">c. </w:t>
      </w:r>
      <w:proofErr w:type="gramStart"/>
      <w:r w:rsidRPr="00A47843">
        <w:rPr>
          <w:rFonts w:cs="Calibri Light"/>
        </w:rPr>
        <w:t>maintain</w:t>
      </w:r>
      <w:proofErr w:type="gramEnd"/>
      <w:r w:rsidRPr="00A47843">
        <w:rPr>
          <w:rFonts w:cs="Calibri Light"/>
        </w:rPr>
        <w:t xml:space="preserve"> the security, confidentiality, integrity and availability of the Personal </w:t>
      </w:r>
      <w:proofErr w:type="gramStart"/>
      <w:r w:rsidRPr="00A47843">
        <w:rPr>
          <w:rFonts w:cs="Calibri Light"/>
        </w:rPr>
        <w:t>Data;</w:t>
      </w:r>
      <w:proofErr w:type="gramEnd"/>
    </w:p>
    <w:p w14:paraId="1B8612C1" w14:textId="77777777" w:rsidR="00A47843" w:rsidRPr="00A47843" w:rsidRDefault="00A47843" w:rsidP="00A47843">
      <w:pPr>
        <w:ind w:left="708"/>
        <w:jc w:val="both"/>
        <w:rPr>
          <w:rFonts w:cs="Calibri Light"/>
        </w:rPr>
      </w:pPr>
      <w:r w:rsidRPr="00A47843">
        <w:rPr>
          <w:rFonts w:cs="Calibri Light"/>
        </w:rPr>
        <w:t xml:space="preserve">d. implement and maintain appropriate technical, physical, organizational and administrative security measures to protect the Personal Data against loss and/or unauthorized </w:t>
      </w:r>
      <w:proofErr w:type="gramStart"/>
      <w:r w:rsidRPr="00A47843">
        <w:rPr>
          <w:rFonts w:cs="Calibri Light"/>
        </w:rPr>
        <w:t>access;</w:t>
      </w:r>
      <w:proofErr w:type="gramEnd"/>
    </w:p>
    <w:p w14:paraId="018A3DD3" w14:textId="77777777" w:rsidR="00A47843" w:rsidRPr="00A47843" w:rsidRDefault="00A47843" w:rsidP="00A47843">
      <w:pPr>
        <w:ind w:left="708"/>
        <w:jc w:val="both"/>
        <w:rPr>
          <w:rFonts w:cs="Calibri Light"/>
        </w:rPr>
      </w:pPr>
      <w:r w:rsidRPr="00A47843">
        <w:rPr>
          <w:rFonts w:cs="Calibri Light"/>
        </w:rPr>
        <w:t xml:space="preserve">e. promptly </w:t>
      </w:r>
      <w:proofErr w:type="gramStart"/>
      <w:r w:rsidRPr="00A47843">
        <w:rPr>
          <w:rFonts w:cs="Calibri Light"/>
        </w:rPr>
        <w:t>inform</w:t>
      </w:r>
      <w:proofErr w:type="gramEnd"/>
      <w:r w:rsidRPr="00A47843">
        <w:rPr>
          <w:rFonts w:cs="Calibri Light"/>
        </w:rPr>
        <w:t xml:space="preserve">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w:t>
      </w:r>
      <w:proofErr w:type="gramStart"/>
      <w:r w:rsidRPr="00A47843">
        <w:rPr>
          <w:rFonts w:cs="Calibri Light"/>
        </w:rPr>
        <w:t>erase</w:t>
      </w:r>
      <w:proofErr w:type="gramEnd"/>
      <w:r w:rsidRPr="00A47843">
        <w:rPr>
          <w:rFonts w:cs="Calibri Light"/>
        </w:rPr>
        <w:t xml:space="preserv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w:t>
      </w:r>
      <w:proofErr w:type="gramStart"/>
      <w:r w:rsidRPr="00A47843">
        <w:rPr>
          <w:rFonts w:cs="Calibri Light"/>
        </w:rPr>
        <w:t>as a result of</w:t>
      </w:r>
      <w:proofErr w:type="gramEnd"/>
      <w:r w:rsidRPr="00A47843">
        <w:rPr>
          <w:rFonts w:cs="Calibri Light"/>
        </w:rPr>
        <w:t xml:space="preserve"> a breach of this </w:t>
      </w:r>
      <w:r w:rsidR="00761C6E">
        <w:rPr>
          <w:rFonts w:cs="Calibri Light"/>
        </w:rPr>
        <w:t xml:space="preserve">Article </w:t>
      </w:r>
      <w:r w:rsidRPr="00A47843">
        <w:rPr>
          <w:rFonts w:cs="Calibri Light"/>
        </w:rPr>
        <w:t xml:space="preserve">6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7</w:t>
      </w:r>
      <w:r>
        <w:rPr>
          <w:rFonts w:cs="Calibri Light"/>
          <w:b/>
        </w:rPr>
        <w:t xml:space="preserve">  -</w:t>
      </w:r>
      <w:proofErr w:type="gramEnd"/>
      <w:r>
        <w:rPr>
          <w:rFonts w:cs="Calibri Light"/>
          <w:b/>
        </w:rPr>
        <w:t xml:space="preserve">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8</w:t>
      </w:r>
      <w:r>
        <w:rPr>
          <w:rFonts w:cs="Calibri Light"/>
          <w:b/>
        </w:rPr>
        <w:t xml:space="preserve">  -</w:t>
      </w:r>
      <w:proofErr w:type="gramEnd"/>
      <w:r>
        <w:rPr>
          <w:rFonts w:cs="Calibri Light"/>
          <w:b/>
        </w:rPr>
        <w:t xml:space="preserve">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lastRenderedPageBreak/>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 xml:space="preserve">a. you breach an obligation under this Agreement and, if the breach is capable of remedy, you fail to remedy the breach within 14 days after we ask you to do </w:t>
      </w:r>
      <w:proofErr w:type="gramStart"/>
      <w:r w:rsidRPr="00A47843">
        <w:rPr>
          <w:rFonts w:cs="Calibri Light"/>
        </w:rPr>
        <w:t>so;</w:t>
      </w:r>
      <w:proofErr w:type="gramEnd"/>
    </w:p>
    <w:p w14:paraId="441AD3EC" w14:textId="77777777" w:rsidR="00A47843" w:rsidRPr="00A47843" w:rsidRDefault="00A47843" w:rsidP="00A47843">
      <w:pPr>
        <w:ind w:left="705"/>
        <w:jc w:val="both"/>
        <w:rPr>
          <w:rFonts w:cs="Calibri Light"/>
        </w:rPr>
      </w:pPr>
      <w:r w:rsidRPr="00A47843">
        <w:rPr>
          <w:rFonts w:cs="Calibri Light"/>
        </w:rPr>
        <w:t xml:space="preserve">b. you breach an obligation under this Agreement which is incapable of </w:t>
      </w:r>
      <w:proofErr w:type="gramStart"/>
      <w:r w:rsidRPr="00A47843">
        <w:rPr>
          <w:rFonts w:cs="Calibri Light"/>
        </w:rPr>
        <w:t>remedy;</w:t>
      </w:r>
      <w:proofErr w:type="gramEnd"/>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proofErr w:type="spellStart"/>
      <w:r w:rsidR="00277E20">
        <w:rPr>
          <w:rFonts w:cs="Calibri Light"/>
        </w:rPr>
        <w:t>p</w:t>
      </w:r>
      <w:r w:rsidRPr="00A47843">
        <w:rPr>
          <w:rFonts w:cs="Calibri Light"/>
        </w:rPr>
        <w:t>rogramme</w:t>
      </w:r>
      <w:proofErr w:type="spellEnd"/>
      <w:r w:rsidRPr="00A47843">
        <w:rPr>
          <w:rFonts w:cs="Calibri Light"/>
        </w:rPr>
        <w:t>(s)</w:t>
      </w:r>
      <w:r w:rsidR="004C5F30">
        <w:rPr>
          <w:rFonts w:cs="Calibri Light"/>
        </w:rPr>
        <w:t>,</w:t>
      </w:r>
      <w:r w:rsidR="00277E20">
        <w:rPr>
          <w:rFonts w:cs="Calibri Light"/>
        </w:rPr>
        <w:t xml:space="preserve"> or other </w:t>
      </w:r>
      <w:proofErr w:type="spellStart"/>
      <w:r w:rsidR="00277E20">
        <w:rPr>
          <w:rFonts w:cs="Calibri Light"/>
        </w:rPr>
        <w:t>programmes</w:t>
      </w:r>
      <w:proofErr w:type="spellEnd"/>
      <w:r w:rsidR="00277E20">
        <w:rPr>
          <w:rFonts w:cs="Calibri Light"/>
        </w:rPr>
        <w:t xml:space="preserve">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 xml:space="preserve">a. we breach an obligation under this Agreement, and, if the breach is capable of remedy, we fail to remedy the breach within 14 days after you ask us to do </w:t>
      </w:r>
      <w:proofErr w:type="gramStart"/>
      <w:r w:rsidRPr="00A47843">
        <w:rPr>
          <w:rFonts w:cs="Calibri Light"/>
        </w:rPr>
        <w:t>so;</w:t>
      </w:r>
      <w:proofErr w:type="gramEnd"/>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9</w:t>
      </w:r>
      <w:r>
        <w:rPr>
          <w:rFonts w:cs="Calibri Light"/>
          <w:b/>
        </w:rPr>
        <w:t xml:space="preserve">  -</w:t>
      </w:r>
      <w:proofErr w:type="gramEnd"/>
      <w:r>
        <w:rPr>
          <w:rFonts w:cs="Calibri Light"/>
          <w:b/>
        </w:rPr>
        <w:t xml:space="preserve">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10</w:t>
      </w:r>
      <w:r>
        <w:rPr>
          <w:rFonts w:cs="Calibri Light"/>
          <w:b/>
        </w:rPr>
        <w:t xml:space="preserve">  -</w:t>
      </w:r>
      <w:proofErr w:type="gramEnd"/>
      <w:r>
        <w:rPr>
          <w:rFonts w:cs="Calibri Light"/>
          <w:b/>
        </w:rPr>
        <w:t xml:space="preserve">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proofErr w:type="gramStart"/>
      <w:r>
        <w:rPr>
          <w:rFonts w:cs="Calibri Light"/>
        </w:rPr>
        <w:t>_______________________</w:t>
      </w:r>
      <w:r>
        <w:rPr>
          <w:rFonts w:cs="Calibri Light"/>
        </w:rPr>
        <w:tab/>
      </w:r>
      <w:r>
        <w:rPr>
          <w:rFonts w:cs="Calibri Light"/>
        </w:rPr>
        <w:tab/>
      </w:r>
      <w:proofErr w:type="gramEnd"/>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proofErr w:type="gramStart"/>
      <w:r>
        <w:rPr>
          <w:rFonts w:cs="Calibri Light"/>
        </w:rPr>
        <w:t>:</w:t>
      </w:r>
      <w:r>
        <w:rPr>
          <w:rFonts w:cs="Calibri Light"/>
        </w:rPr>
        <w:tab/>
      </w:r>
      <w:r>
        <w:rPr>
          <w:rFonts w:cs="Calibri Light"/>
        </w:rPr>
        <w:tab/>
      </w:r>
      <w:r w:rsidRPr="00A47843">
        <w:rPr>
          <w:rFonts w:cs="Calibri Light"/>
        </w:rPr>
        <w:t>On</w:t>
      </w:r>
      <w:proofErr w:type="gramEnd"/>
      <w:r w:rsidRPr="00A47843">
        <w:rPr>
          <w:rFonts w:cs="Calibri Light"/>
        </w:rPr>
        <w:t>:</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DE515D">
      <w:headerReference w:type="even" r:id="rId11"/>
      <w:headerReference w:type="default" r:id="rId12"/>
      <w:footerReference w:type="even" r:id="rId13"/>
      <w:footerReference w:type="default" r:id="rId14"/>
      <w:headerReference w:type="first" r:id="rId15"/>
      <w:footerReference w:type="first" r:id="rId16"/>
      <w:pgSz w:w="11907" w:h="16839" w:code="9"/>
      <w:pgMar w:top="1094" w:right="1138" w:bottom="1138" w:left="2045" w:header="0" w:footer="418" w:gutter="0"/>
      <w:cols w:space="720"/>
      <w:titlePg/>
      <w:docGrid w:linePitch="360"/>
      <w:sectPrChange w:id="7" w:author="Christof Breda" w:date="2025-05-02T08:48:00Z" w16du:dateUtc="2025-05-02T06:48:00Z">
        <w:sectPr w:rsidR="009E215E" w:rsidRPr="00A47843" w:rsidSect="00DE515D">
          <w:pgMar w:top="1096" w:right="1134" w:bottom="1134" w:left="2041" w:header="0" w:footer="4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0D3E9" w14:textId="77777777" w:rsidR="00563D31" w:rsidRDefault="00563D31" w:rsidP="00B702CA">
      <w:pPr>
        <w:spacing w:line="240" w:lineRule="auto"/>
      </w:pPr>
      <w:r>
        <w:separator/>
      </w:r>
    </w:p>
    <w:p w14:paraId="443E54B5" w14:textId="77777777" w:rsidR="00563D31" w:rsidRDefault="00563D31"/>
    <w:p w14:paraId="26446D09" w14:textId="77777777" w:rsidR="00563D31" w:rsidRDefault="00563D31" w:rsidP="004D3322"/>
    <w:p w14:paraId="2A17BE79" w14:textId="77777777" w:rsidR="00563D31" w:rsidRDefault="00563D31"/>
    <w:p w14:paraId="6BF2F761" w14:textId="77777777" w:rsidR="00563D31" w:rsidRDefault="00563D31" w:rsidP="00737D65"/>
    <w:p w14:paraId="630932C1" w14:textId="77777777" w:rsidR="00563D31" w:rsidRDefault="00563D31" w:rsidP="00737D65"/>
  </w:endnote>
  <w:endnote w:type="continuationSeparator" w:id="0">
    <w:p w14:paraId="0C0AF846" w14:textId="77777777" w:rsidR="00563D31" w:rsidRDefault="00563D31" w:rsidP="00B702CA">
      <w:pPr>
        <w:spacing w:line="240" w:lineRule="auto"/>
      </w:pPr>
      <w:r>
        <w:continuationSeparator/>
      </w:r>
    </w:p>
    <w:p w14:paraId="1BE353FF" w14:textId="77777777" w:rsidR="00563D31" w:rsidRDefault="00563D31"/>
    <w:p w14:paraId="7B1A2ACF" w14:textId="77777777" w:rsidR="00563D31" w:rsidRDefault="00563D31" w:rsidP="004D3322"/>
    <w:p w14:paraId="35E94AD9" w14:textId="77777777" w:rsidR="00563D31" w:rsidRDefault="00563D31"/>
    <w:p w14:paraId="51E94637" w14:textId="77777777" w:rsidR="00563D31" w:rsidRDefault="00563D31" w:rsidP="00737D65"/>
    <w:p w14:paraId="7D378E95" w14:textId="77777777" w:rsidR="00563D31" w:rsidRDefault="00563D31" w:rsidP="00737D65"/>
  </w:endnote>
  <w:endnote w:type="continuationNotice" w:id="1">
    <w:p w14:paraId="7C150E09" w14:textId="77777777" w:rsidR="00563D31" w:rsidRDefault="00563D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Registered</w:t>
    </w:r>
    <w:proofErr w:type="spellEnd"/>
    <w:r w:rsidRPr="2D6F8C1E">
      <w:rPr>
        <w:rFonts w:ascii="Titillium Web Light" w:eastAsia="Titillium Web Light" w:hAnsi="Titillium Web Light" w:cs="Titillium Web Light"/>
        <w:color w:val="004394"/>
        <w:sz w:val="16"/>
        <w:szCs w:val="16"/>
        <w:lang w:val="es-ES"/>
      </w:rPr>
      <w:t xml:space="preserve"> Office </w:t>
    </w:r>
    <w:proofErr w:type="spellStart"/>
    <w:r w:rsidRPr="2D6F8C1E">
      <w:rPr>
        <w:rFonts w:ascii="Titillium Web Light" w:eastAsia="Titillium Web Light" w:hAnsi="Titillium Web Light" w:cs="Titillium Web Light"/>
        <w:color w:val="000000" w:themeColor="text1"/>
        <w:sz w:val="16"/>
        <w:szCs w:val="16"/>
        <w:lang w:val="es-ES"/>
      </w:rPr>
      <w:t>Kennispoort</w:t>
    </w:r>
    <w:proofErr w:type="spellEnd"/>
    <w:r w:rsidRPr="2D6F8C1E">
      <w:rPr>
        <w:rFonts w:ascii="Titillium Web Light" w:eastAsia="Titillium Web Light" w:hAnsi="Titillium Web Light" w:cs="Titillium Web Light"/>
        <w:color w:val="000000" w:themeColor="text1"/>
        <w:sz w:val="16"/>
        <w:szCs w:val="16"/>
        <w:lang w:val="es-ES"/>
      </w:rPr>
      <w:t xml:space="preserve"> 6th </w:t>
    </w:r>
    <w:proofErr w:type="spellStart"/>
    <w:r w:rsidRPr="2D6F8C1E">
      <w:rPr>
        <w:rFonts w:ascii="Titillium Web Light" w:eastAsia="Titillium Web Light" w:hAnsi="Titillium Web Light" w:cs="Titillium Web Light"/>
        <w:color w:val="000000" w:themeColor="text1"/>
        <w:sz w:val="16"/>
        <w:szCs w:val="16"/>
        <w:lang w:val="es-ES"/>
      </w:rPr>
      <w:t>floor</w:t>
    </w:r>
    <w:proofErr w:type="spellEnd"/>
    <w:r w:rsidRPr="2D6F8C1E">
      <w:rPr>
        <w:rFonts w:ascii="Titillium Web Light" w:eastAsia="Titillium Web Light" w:hAnsi="Titillium Web Light" w:cs="Titillium Web Light"/>
        <w:color w:val="000000" w:themeColor="text1"/>
        <w:sz w:val="16"/>
        <w:szCs w:val="16"/>
        <w:lang w:val="es-ES"/>
      </w:rPr>
      <w:t xml:space="preserve"> · John F. </w:t>
    </w:r>
    <w:proofErr w:type="spellStart"/>
    <w:r w:rsidRPr="2D6F8C1E">
      <w:rPr>
        <w:rFonts w:ascii="Titillium Web Light" w:eastAsia="Titillium Web Light" w:hAnsi="Titillium Web Light" w:cs="Titillium Web Light"/>
        <w:color w:val="000000" w:themeColor="text1"/>
        <w:sz w:val="16"/>
        <w:szCs w:val="16"/>
        <w:lang w:val="es-ES"/>
      </w:rPr>
      <w:t>Kennedylaan</w:t>
    </w:r>
    <w:proofErr w:type="spellEnd"/>
    <w:r w:rsidRPr="2D6F8C1E">
      <w:rPr>
        <w:rFonts w:ascii="Titillium Web Light" w:eastAsia="Titillium Web Light" w:hAnsi="Titillium Web Light" w:cs="Titillium Web Light"/>
        <w:color w:val="000000" w:themeColor="text1"/>
        <w:sz w:val="16"/>
        <w:szCs w:val="16"/>
        <w:lang w:val="es-ES"/>
      </w:rPr>
      <w:t xml:space="preserve"> 2 · 5612 AB Eindhoven · </w:t>
    </w:r>
    <w:proofErr w:type="spellStart"/>
    <w:r w:rsidRPr="2D6F8C1E">
      <w:rPr>
        <w:rFonts w:ascii="Titillium Web Light" w:eastAsia="Titillium Web Light" w:hAnsi="Titillium Web Light" w:cs="Titillium Web Light"/>
        <w:color w:val="000000" w:themeColor="text1"/>
        <w:sz w:val="16"/>
        <w:szCs w:val="16"/>
        <w:lang w:val="es-ES"/>
      </w:rPr>
      <w:t>The</w:t>
    </w:r>
    <w:proofErr w:type="spellEnd"/>
    <w:r w:rsidRPr="2D6F8C1E">
      <w:rPr>
        <w:rFonts w:ascii="Titillium Web Light" w:eastAsia="Titillium Web Light" w:hAnsi="Titillium Web Light" w:cs="Titillium Web Light"/>
        <w:color w:val="000000" w:themeColor="text1"/>
        <w:sz w:val="16"/>
        <w:szCs w:val="16"/>
        <w:lang w:val="es-ES"/>
      </w:rPr>
      <w:t xml:space="preserve"> </w:t>
    </w:r>
    <w:proofErr w:type="spellStart"/>
    <w:r w:rsidRPr="2D6F8C1E">
      <w:rPr>
        <w:rFonts w:ascii="Titillium Web Light" w:eastAsia="Titillium Web Light" w:hAnsi="Titillium Web Light" w:cs="Titillium Web Light"/>
        <w:color w:val="000000" w:themeColor="text1"/>
        <w:sz w:val="16"/>
        <w:szCs w:val="16"/>
        <w:lang w:val="es-ES"/>
      </w:rPr>
      <w:t>Netherlands</w:t>
    </w:r>
    <w:proofErr w:type="spellEnd"/>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Phone</w:t>
    </w:r>
    <w:proofErr w:type="spellEnd"/>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 xml:space="preserve">ABN </w:t>
    </w:r>
    <w:proofErr w:type="spellStart"/>
    <w:r w:rsidRPr="2D6F8C1E">
      <w:rPr>
        <w:rFonts w:ascii="Titillium Web Light" w:eastAsia="Titillium Web Light" w:hAnsi="Titillium Web Light" w:cs="Titillium Web Light"/>
        <w:color w:val="000000" w:themeColor="text1"/>
        <w:sz w:val="16"/>
        <w:szCs w:val="16"/>
        <w:lang w:val="es-ES"/>
      </w:rPr>
      <w:t>Amro</w:t>
    </w:r>
    <w:proofErr w:type="spellEnd"/>
    <w:r w:rsidRPr="2D6F8C1E">
      <w:rPr>
        <w:rFonts w:ascii="Titillium Web Light" w:eastAsia="Titillium Web Light" w:hAnsi="Titillium Web Light" w:cs="Titillium Web Light"/>
        <w:color w:val="000000" w:themeColor="text1"/>
        <w:sz w:val="16"/>
        <w:szCs w:val="16"/>
        <w:lang w:val="es-ES"/>
      </w:rPr>
      <w:t xml:space="preserve">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Account</w:t>
    </w:r>
    <w:proofErr w:type="spellEnd"/>
    <w:r w:rsidRPr="2D6F8C1E">
      <w:rPr>
        <w:rFonts w:ascii="Titillium Web Light" w:eastAsia="Titillium Web Light" w:hAnsi="Titillium Web Light" w:cs="Titillium Web Light"/>
        <w:color w:val="004394"/>
        <w:sz w:val="16"/>
        <w:szCs w:val="16"/>
        <w:lang w:val="es-ES"/>
      </w:rPr>
      <w:t xml:space="preserve"> </w:t>
    </w:r>
    <w:proofErr w:type="spellStart"/>
    <w:r w:rsidRPr="2D6F8C1E">
      <w:rPr>
        <w:rFonts w:ascii="Titillium Web Light" w:eastAsia="Titillium Web Light" w:hAnsi="Titillium Web Light" w:cs="Titillium Web Light"/>
        <w:color w:val="004394"/>
        <w:sz w:val="16"/>
        <w:szCs w:val="16"/>
        <w:lang w:val="es-ES"/>
      </w:rPr>
      <w:t>number</w:t>
    </w:r>
    <w:proofErr w:type="spellEnd"/>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proofErr w:type="spellStart"/>
    <w:r w:rsidRPr="548EC181">
      <w:rPr>
        <w:rFonts w:ascii="Titillium Web Light" w:eastAsia="Titillium Web Light" w:hAnsi="Titillium Web Light" w:cs="Titillium Web Light"/>
        <w:color w:val="000000" w:themeColor="text1"/>
        <w:sz w:val="16"/>
        <w:szCs w:val="16"/>
        <w:lang w:val="es-ES"/>
      </w:rPr>
      <w:t>Inno</w:t>
    </w:r>
    <w:proofErr w:type="spellEnd"/>
    <w:r w:rsidRPr="548EC181">
      <w:rPr>
        <w:rFonts w:ascii="Titillium Web Light" w:eastAsia="Titillium Web Light" w:hAnsi="Titillium Web Light" w:cs="Titillium Web Light"/>
        <w:color w:val="000000" w:themeColor="text1"/>
        <w:sz w:val="16"/>
        <w:szCs w:val="16"/>
        <w:lang w:val="es-ES"/>
      </w:rPr>
      <w:t xml:space="preserve"> and InnoEnergy are </w:t>
    </w:r>
    <w:proofErr w:type="spellStart"/>
    <w:r w:rsidRPr="548EC181">
      <w:rPr>
        <w:rFonts w:ascii="Titillium Web Light" w:eastAsia="Titillium Web Light" w:hAnsi="Titillium Web Light" w:cs="Titillium Web Light"/>
        <w:color w:val="000000" w:themeColor="text1"/>
        <w:sz w:val="16"/>
        <w:szCs w:val="16"/>
        <w:lang w:val="es-ES"/>
      </w:rPr>
      <w:t>the</w:t>
    </w:r>
    <w:proofErr w:type="spellEnd"/>
    <w:r w:rsidRPr="548EC181">
      <w:rPr>
        <w:rFonts w:ascii="Titillium Web Light" w:eastAsia="Titillium Web Light" w:hAnsi="Titillium Web Light" w:cs="Titillium Web Light"/>
        <w:color w:val="000000" w:themeColor="text1"/>
        <w:sz w:val="16"/>
        <w:szCs w:val="16"/>
        <w:lang w:val="es-ES"/>
      </w:rPr>
      <w:t xml:space="preserve"> trading </w:t>
    </w:r>
    <w:proofErr w:type="spellStart"/>
    <w:r w:rsidRPr="548EC181">
      <w:rPr>
        <w:rFonts w:ascii="Titillium Web Light" w:eastAsia="Titillium Web Light" w:hAnsi="Titillium Web Light" w:cs="Titillium Web Light"/>
        <w:color w:val="000000" w:themeColor="text1"/>
        <w:sz w:val="16"/>
        <w:szCs w:val="16"/>
        <w:lang w:val="es-ES"/>
      </w:rPr>
      <w:t>brands</w:t>
    </w:r>
    <w:proofErr w:type="spellEnd"/>
    <w:r w:rsidRPr="548EC181">
      <w:rPr>
        <w:rFonts w:ascii="Titillium Web Light" w:eastAsia="Titillium Web Light" w:hAnsi="Titillium Web Light" w:cs="Titillium Web Light"/>
        <w:color w:val="000000" w:themeColor="text1"/>
        <w:sz w:val="16"/>
        <w:szCs w:val="16"/>
        <w:lang w:val="es-ES"/>
      </w:rPr>
      <w:t xml:space="preserve"> </w:t>
    </w:r>
    <w:proofErr w:type="spellStart"/>
    <w:r w:rsidRPr="548EC181">
      <w:rPr>
        <w:rFonts w:ascii="Titillium Web Light" w:eastAsia="Titillium Web Light" w:hAnsi="Titillium Web Light" w:cs="Titillium Web Light"/>
        <w:color w:val="000000" w:themeColor="text1"/>
        <w:sz w:val="16"/>
        <w:szCs w:val="16"/>
        <w:lang w:val="es-ES"/>
      </w:rPr>
      <w:t>of</w:t>
    </w:r>
    <w:proofErr w:type="spellEnd"/>
    <w:r w:rsidRPr="548EC181">
      <w:rPr>
        <w:rFonts w:ascii="Titillium Web Light" w:eastAsia="Titillium Web Light" w:hAnsi="Titillium Web Light" w:cs="Titillium Web Light"/>
        <w:color w:val="000000" w:themeColor="text1"/>
        <w:sz w:val="16"/>
        <w:szCs w:val="16"/>
        <w:lang w:val="es-ES"/>
      </w:rPr>
      <w:t xml:space="preserve">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AF5D1" w14:textId="77777777" w:rsidR="00563D31" w:rsidRDefault="00563D31" w:rsidP="00B702CA">
      <w:pPr>
        <w:spacing w:line="240" w:lineRule="auto"/>
      </w:pPr>
      <w:r>
        <w:separator/>
      </w:r>
    </w:p>
    <w:p w14:paraId="102528F2" w14:textId="77777777" w:rsidR="00563D31" w:rsidRDefault="00563D31"/>
    <w:p w14:paraId="7CA09378" w14:textId="77777777" w:rsidR="00563D31" w:rsidRDefault="00563D31" w:rsidP="004D3322"/>
    <w:p w14:paraId="37464E57" w14:textId="77777777" w:rsidR="00563D31" w:rsidRDefault="00563D31"/>
    <w:p w14:paraId="1F38413D" w14:textId="77777777" w:rsidR="00563D31" w:rsidRDefault="00563D31" w:rsidP="00737D65"/>
    <w:p w14:paraId="4C2B8EA3" w14:textId="77777777" w:rsidR="00563D31" w:rsidRDefault="00563D31" w:rsidP="00737D65"/>
  </w:footnote>
  <w:footnote w:type="continuationSeparator" w:id="0">
    <w:p w14:paraId="671DFFEA" w14:textId="77777777" w:rsidR="00563D31" w:rsidRDefault="00563D31" w:rsidP="00B702CA">
      <w:pPr>
        <w:spacing w:line="240" w:lineRule="auto"/>
      </w:pPr>
      <w:r>
        <w:continuationSeparator/>
      </w:r>
    </w:p>
    <w:p w14:paraId="04EF9126" w14:textId="77777777" w:rsidR="00563D31" w:rsidRDefault="00563D31"/>
    <w:p w14:paraId="75A009D0" w14:textId="77777777" w:rsidR="00563D31" w:rsidRDefault="00563D31" w:rsidP="004D3322"/>
    <w:p w14:paraId="17A55472" w14:textId="77777777" w:rsidR="00563D31" w:rsidRDefault="00563D31"/>
    <w:p w14:paraId="3CA551D6" w14:textId="77777777" w:rsidR="00563D31" w:rsidRDefault="00563D31" w:rsidP="00737D65"/>
    <w:p w14:paraId="2D414FF7" w14:textId="77777777" w:rsidR="00563D31" w:rsidRDefault="00563D31" w:rsidP="00737D65"/>
  </w:footnote>
  <w:footnote w:type="continuationNotice" w:id="1">
    <w:p w14:paraId="13128970" w14:textId="77777777" w:rsidR="00563D31" w:rsidRDefault="00563D3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0A9B1253"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6AAC177E" w:rsidR="009C6774" w:rsidRDefault="00DE515D" w:rsidP="008F7DE5">
    <w:pPr>
      <w:pStyle w:val="Header"/>
      <w:ind w:left="-1985"/>
    </w:pPr>
    <w:ins w:id="4" w:author="Christof Breda" w:date="2025-05-02T08:48:00Z" w16du:dateUtc="2025-05-02T06:48:00Z">
      <w:r>
        <w:rPr>
          <w:noProof/>
        </w:rPr>
        <w:drawing>
          <wp:anchor distT="0" distB="0" distL="114300" distR="114300" simplePos="0" relativeHeight="251662337" behindDoc="0" locked="0" layoutInCell="1" allowOverlap="1" wp14:anchorId="4646BC2E" wp14:editId="349A5179">
            <wp:simplePos x="0" y="0"/>
            <wp:positionH relativeFrom="column">
              <wp:posOffset>4845050</wp:posOffset>
            </wp:positionH>
            <wp:positionV relativeFrom="paragraph">
              <wp:posOffset>6350</wp:posOffset>
            </wp:positionV>
            <wp:extent cx="1064895" cy="311785"/>
            <wp:effectExtent l="0" t="0" r="1905" b="0"/>
            <wp:wrapThrough wrapText="bothSides">
              <wp:wrapPolygon edited="0">
                <wp:start x="0" y="0"/>
                <wp:lineTo x="0" y="19796"/>
                <wp:lineTo x="21252" y="19796"/>
                <wp:lineTo x="21252" y="0"/>
                <wp:lineTo x="0" y="0"/>
              </wp:wrapPolygon>
            </wp:wrapThrough>
            <wp:docPr id="926951000" name="Picture 926951000"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951000" name="Picture 926951000" descr="A close-up of a logo&#10;&#10;AI-generated content may be incorrect."/>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ins>
    <w:r w:rsidR="00304E5B">
      <w:rPr>
        <w:noProof/>
        <w:color w:val="000000"/>
        <w:sz w:val="20"/>
        <w:szCs w:val="20"/>
        <w:lang w:val="nl-NL"/>
      </w:rPr>
      <w:t xml:space="preserve">              </w:t>
    </w:r>
    <w:r w:rsidR="00304E5B">
      <w:rPr>
        <w:noProof/>
        <w:color w:val="000000"/>
        <w:sz w:val="20"/>
        <w:szCs w:val="20"/>
        <w:lang w:val="nl-NL"/>
      </w:rPr>
      <w:drawing>
        <wp:inline distT="0" distB="0" distL="0" distR="0" wp14:anchorId="356609A4" wp14:editId="09C0630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met wit, Lettertype, ontwerp, typografie&#10;&#10;Door AI gegenereerde inhoud is mogelijk onjui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ins w:id="5" w:author="Christof Breda" w:date="2025-05-02T08:48:00Z" w16du:dateUtc="2025-05-02T06:48:00Z">
      <w:r>
        <w:rPr>
          <w:noProof/>
          <w:color w:val="000000"/>
          <w:sz w:val="20"/>
          <w:szCs w:val="20"/>
          <w:lang w:val="nl-NL"/>
        </w:rPr>
        <w:t xml:space="preserve"> </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3EDEEA43" w:rsidR="009C6774" w:rsidRDefault="00DE515D" w:rsidP="001F2209">
    <w:pPr>
      <w:pStyle w:val="Header"/>
      <w:tabs>
        <w:tab w:val="clear" w:pos="9360"/>
      </w:tabs>
      <w:ind w:left="-1985" w:right="-1417"/>
    </w:pPr>
    <w:ins w:id="6" w:author="Christof Breda" w:date="2025-05-02T08:47:00Z" w16du:dateUtc="2025-05-02T06:47:00Z">
      <w:r>
        <w:rPr>
          <w:noProof/>
        </w:rPr>
        <w:drawing>
          <wp:anchor distT="0" distB="0" distL="114300" distR="114300" simplePos="0" relativeHeight="251660289" behindDoc="0" locked="0" layoutInCell="1" allowOverlap="1" wp14:anchorId="652CBD6F" wp14:editId="30E3B87A">
            <wp:simplePos x="0" y="0"/>
            <wp:positionH relativeFrom="column">
              <wp:posOffset>4216400</wp:posOffset>
            </wp:positionH>
            <wp:positionV relativeFrom="paragraph">
              <wp:posOffset>31750</wp:posOffset>
            </wp:positionV>
            <wp:extent cx="1064895" cy="311785"/>
            <wp:effectExtent l="0" t="0" r="1905" b="0"/>
            <wp:wrapThrough wrapText="bothSides">
              <wp:wrapPolygon edited="0">
                <wp:start x="0" y="0"/>
                <wp:lineTo x="0" y="19796"/>
                <wp:lineTo x="21252" y="19796"/>
                <wp:lineTo x="21252" y="0"/>
                <wp:lineTo x="0" y="0"/>
              </wp:wrapPolygon>
            </wp:wrapThrough>
            <wp:docPr id="657605990" name="Picture 657605990"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605990" name="Picture 657605990" descr="A close-up of a logo&#10;&#10;AI-generated content may be incorrect."/>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256B36AE" wp14:editId="1D1D7E77">
            <wp:extent cx="927100" cy="241300"/>
            <wp:effectExtent l="0" t="0" r="6350" b="6350"/>
            <wp:docPr id="3"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fbeelding met wit, Lettertype, ontwerp, typografie&#10;&#10;Door AI gegenereerde inhoud is mogelijk onjuist."/>
                    <pic:cNvPicPr>
                      <a:picLocks noChangeAspect="1"/>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tab/>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tof Breda">
    <w15:presenceInfo w15:providerId="AD" w15:userId="S::christof.breda@innoenergy.com::a152951a-d123-4174-a91e-f5da29180f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67B8"/>
    <w:rsid w:val="00A47843"/>
    <w:rsid w:val="00A51DD8"/>
    <w:rsid w:val="00A52EAF"/>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DE515D"/>
    <w:rsid w:val="00E0693C"/>
    <w:rsid w:val="00E23C8E"/>
    <w:rsid w:val="00E27746"/>
    <w:rsid w:val="00E436EB"/>
    <w:rsid w:val="00E5666F"/>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3228"/>
    <w:rsid w:val="00FC72DC"/>
    <w:rsid w:val="00FD0D6D"/>
    <w:rsid w:val="00FD51B4"/>
    <w:rsid w:val="00FE50CB"/>
    <w:rsid w:val="00FE7497"/>
    <w:rsid w:val="00FE767F"/>
    <w:rsid w:val="034B3422"/>
    <w:rsid w:val="05059EF6"/>
    <w:rsid w:val="1BF392D8"/>
    <w:rsid w:val="1CC06E9C"/>
    <w:rsid w:val="258A309B"/>
    <w:rsid w:val="2866C030"/>
    <w:rsid w:val="2D6F8C1E"/>
    <w:rsid w:val="36377A19"/>
    <w:rsid w:val="396D5628"/>
    <w:rsid w:val="3F066B6A"/>
    <w:rsid w:val="46497C60"/>
    <w:rsid w:val="4E9A5F10"/>
    <w:rsid w:val="50009854"/>
    <w:rsid w:val="548EC181"/>
    <w:rsid w:val="56E0A6FF"/>
    <w:rsid w:val="5AFF2F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977329E6-E8F1-4B0A-B0E0-12BA27F00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https://coaches.innoenergy.com/wp-content/uploads/2025/03/InnoEnergy-Logo-RGB-8K-Black-scaled.jpg"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 ds:uri="809c5fbd-4b03-4a3b-abb3-c08ce95656fd"/>
    <ds:schemaRef ds:uri="b8001db5-69f3-4d96-9ea6-4bfa30266779"/>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3402</Words>
  <Characters>17477</Characters>
  <Application>Microsoft Office Word</Application>
  <DocSecurity>0</DocSecurity>
  <Lines>145</Lines>
  <Paragraphs>41</Paragraphs>
  <ScaleCrop>false</ScaleCrop>
  <Company/>
  <LinksUpToDate>false</LinksUpToDate>
  <CharactersWithSpaces>20838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2</cp:revision>
  <cp:lastPrinted>2022-05-02T03:38:00Z</cp:lastPrinted>
  <dcterms:created xsi:type="dcterms:W3CDTF">2025-05-02T06:49:00Z</dcterms:created>
  <dcterms:modified xsi:type="dcterms:W3CDTF">2025-05-02T06:49:00Z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ies>
</file>