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1F55F08E" w14:textId="29D263E2" w:rsidR="008B192F" w:rsidRDefault="008B192F" w:rsidP="00F305AA">
      <w:pPr>
        <w:widowControl w:val="0"/>
        <w:spacing w:after="120"/>
        <w:rPr>
          <w:rFonts w:ascii="Calibri" w:hAnsi="Calibri" w:cs="Arial"/>
        </w:rPr>
      </w:pPr>
      <w:r w:rsidRPr="001D6074">
        <w:rPr>
          <w:rFonts w:ascii="Calibri" w:hAnsi="Calibri" w:cs="Arial"/>
        </w:rPr>
        <w:t xml:space="preserve">&lt;Name and address of </w:t>
      </w:r>
      <w:r w:rsidR="00DA04F2">
        <w:rPr>
          <w:rFonts w:ascii="Calibri" w:hAnsi="Calibri" w:cs="Arial"/>
        </w:rPr>
        <w:t>InnoEnergy</w:t>
      </w:r>
      <w:r w:rsidRPr="001D6074">
        <w:rPr>
          <w:rFonts w:ascii="Calibri" w:hAnsi="Calibri" w:cs="Arial"/>
        </w:rPr>
        <w:t>&gt;</w:t>
      </w:r>
    </w:p>
    <w:p w14:paraId="3EFA2CEF" w14:textId="77777777" w:rsidR="009F00C6" w:rsidRDefault="009F00C6" w:rsidP="009F00C6">
      <w:pPr>
        <w:widowControl w:val="0"/>
        <w:spacing w:after="120"/>
        <w:rPr>
          <w:rFonts w:ascii="Calibri" w:hAnsi="Calibri" w:cs="Arial"/>
        </w:rPr>
      </w:pPr>
    </w:p>
    <w:p w14:paraId="1E9AB341" w14:textId="77777777" w:rsidR="009F00C6" w:rsidRPr="009F00C6" w:rsidRDefault="009F00C6" w:rsidP="009F00C6">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Pr="00206779">
        <w:rPr>
          <w:rFonts w:ascii="Calibri" w:hAnsi="Calibri" w:cs="Arial"/>
          <w:i/>
          <w:highlight w:val="lightGray"/>
        </w:rPr>
        <w:t>&lt;Please include here the title of the supplier selection procedure&gt;</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12"/>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roofErr w:type="gramStart"/>
      <w:r w:rsidRPr="001D6074">
        <w:rPr>
          <w:rFonts w:ascii="Calibri" w:hAnsi="Calibri" w:cs="Arial"/>
        </w:rPr>
        <w:t>);</w:t>
      </w:r>
      <w:proofErr w:type="gramEnd"/>
    </w:p>
    <w:p w14:paraId="244788CC" w14:textId="77777777" w:rsidR="002F2407" w:rsidRPr="001D6074" w:rsidRDefault="007C3999" w:rsidP="00E83F63">
      <w:pPr>
        <w:widowControl w:val="0"/>
        <w:numPr>
          <w:ilvl w:val="0"/>
          <w:numId w:val="12"/>
        </w:numPr>
        <w:tabs>
          <w:tab w:val="left" w:pos="360"/>
        </w:tabs>
        <w:spacing w:before="60" w:after="60"/>
        <w:ind w:left="426"/>
        <w:jc w:val="both"/>
        <w:rPr>
          <w:rFonts w:ascii="Calibri" w:hAnsi="Calibri"/>
        </w:rPr>
      </w:pPr>
      <w:r w:rsidRPr="001D6074">
        <w:rPr>
          <w:rFonts w:ascii="Calibri" w:hAnsi="Calibri" w:cs="Arial"/>
        </w:rPr>
        <w:t xml:space="preserve">we confirm that we </w:t>
      </w:r>
      <w:proofErr w:type="gramStart"/>
      <w:r w:rsidRPr="001D6074">
        <w:rPr>
          <w:rFonts w:ascii="Calibri" w:hAnsi="Calibri" w:cs="Arial"/>
        </w:rPr>
        <w:t xml:space="preserve">are </w:t>
      </w:r>
      <w:r w:rsidRPr="001D6074">
        <w:rPr>
          <w:rFonts w:ascii="Calibri" w:hAnsi="Calibri" w:cs="Arial"/>
          <w:b/>
          <w:u w:val="single"/>
        </w:rPr>
        <w:t>not</w:t>
      </w:r>
      <w:r w:rsidRPr="001D6074">
        <w:rPr>
          <w:rFonts w:ascii="Calibri" w:hAnsi="Calibri" w:cs="Arial"/>
        </w:rPr>
        <w:t xml:space="preserve"> are</w:t>
      </w:r>
      <w:proofErr w:type="gramEnd"/>
      <w:r w:rsidRPr="001D6074">
        <w:rPr>
          <w:rFonts w:ascii="Calibri" w:hAnsi="Calibri" w:cs="Arial"/>
        </w:rPr>
        <w:t xml:space="preserv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 xml:space="preserve">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w:t>
      </w:r>
      <w:proofErr w:type="gramStart"/>
      <w:r w:rsidRPr="001D6074">
        <w:rPr>
          <w:rFonts w:ascii="Calibri" w:hAnsi="Calibri"/>
        </w:rPr>
        <w:t>regulations;</w:t>
      </w:r>
      <w:proofErr w:type="gramEnd"/>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 xml:space="preserve">child labour or other forms of trafficking in human </w:t>
      </w:r>
      <w:proofErr w:type="gramStart"/>
      <w:r w:rsidRPr="001D6074">
        <w:rPr>
          <w:rFonts w:ascii="Calibri" w:hAnsi="Calibri"/>
        </w:rPr>
        <w:t>beings;</w:t>
      </w:r>
      <w:proofErr w:type="gramEnd"/>
    </w:p>
    <w:p w14:paraId="7DA2D58D" w14:textId="074EAA39" w:rsidR="00C462BA" w:rsidRPr="00C462BA" w:rsidRDefault="00FF4BAB" w:rsidP="00C462BA">
      <w:pPr>
        <w:widowControl w:val="0"/>
        <w:numPr>
          <w:ilvl w:val="0"/>
          <w:numId w:val="12"/>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DA04F2">
        <w:rPr>
          <w:rFonts w:ascii="Calibri" w:hAnsi="Calibri" w:cs="Arial"/>
        </w:rPr>
        <w:t>InnoEnergy</w:t>
      </w:r>
      <w:r w:rsidR="008B192F" w:rsidRPr="00C462BA">
        <w:rPr>
          <w:rFonts w:ascii="Calibri" w:hAnsi="Calibri" w:cs="Arial"/>
        </w:rPr>
        <w:t xml:space="preserve"> immediately if there is any change in the above circumstances at any stage during the implementation of the </w:t>
      </w:r>
      <w:proofErr w:type="gramStart"/>
      <w:r w:rsidR="008B192F" w:rsidRPr="00C462BA">
        <w:rPr>
          <w:rFonts w:ascii="Calibri" w:hAnsi="Calibri" w:cs="Arial"/>
        </w:rPr>
        <w:t>tasks;</w:t>
      </w:r>
      <w:proofErr w:type="gramEnd"/>
      <w:r w:rsidR="008B192F" w:rsidRPr="00C462BA">
        <w:rPr>
          <w:rFonts w:ascii="Calibri" w:hAnsi="Calibri" w:cs="Arial"/>
        </w:rPr>
        <w:t xml:space="preserve"> </w:t>
      </w:r>
    </w:p>
    <w:p w14:paraId="6AE76D98" w14:textId="77777777" w:rsidR="00D70BA8" w:rsidRDefault="00B3038A" w:rsidP="00C462BA">
      <w:pPr>
        <w:widowControl w:val="0"/>
        <w:numPr>
          <w:ilvl w:val="0"/>
          <w:numId w:val="12"/>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0D04D7F3" w:rsidR="00C462BA" w:rsidRPr="00C462BA" w:rsidRDefault="00C462BA" w:rsidP="00C462BA">
      <w:pPr>
        <w:widowControl w:val="0"/>
        <w:numPr>
          <w:ilvl w:val="0"/>
          <w:numId w:val="12"/>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F334B4">
        <w:rPr>
          <w:rFonts w:ascii="Calibri" w:hAnsi="Calibri" w:cs="Arial"/>
        </w:rPr>
        <w:t xml:space="preserve">and only to the extent this contract is of relevance for </w:t>
      </w:r>
      <w:r w:rsidR="00BD2032">
        <w:rPr>
          <w:rFonts w:ascii="Calibri" w:hAnsi="Calibri" w:cs="Arial"/>
        </w:rPr>
        <w:t>InnoEnergy’s relationship with the EU</w:t>
      </w:r>
      <w:r w:rsidR="00C11D18">
        <w:rPr>
          <w:rFonts w:ascii="Calibri" w:hAnsi="Calibri" w:cs="Arial"/>
        </w:rPr>
        <w:t xml:space="preserve">, </w:t>
      </w:r>
      <w:r w:rsidR="0058604B">
        <w:rPr>
          <w:rFonts w:ascii="Calibri" w:hAnsi="Calibri" w:cs="Arial"/>
        </w:rPr>
        <w:t xml:space="preserve">the EIT, </w:t>
      </w:r>
      <w:r w:rsidR="00C11D18">
        <w:rPr>
          <w:rFonts w:ascii="Calibri" w:hAnsi="Calibri" w:cs="Arial"/>
        </w:rPr>
        <w:t xml:space="preserve">or any other public authority </w:t>
      </w:r>
      <w:r w:rsidR="001123CC">
        <w:rPr>
          <w:rFonts w:ascii="Calibri" w:hAnsi="Calibri" w:cs="Arial"/>
        </w:rPr>
        <w:t>(jointly: “</w:t>
      </w:r>
      <w:r w:rsidR="001123CC" w:rsidRPr="001123CC">
        <w:rPr>
          <w:rFonts w:ascii="Calibri" w:hAnsi="Calibri" w:cs="Arial"/>
          <w:b/>
          <w:bCs/>
        </w:rPr>
        <w:t>Public Sources</w:t>
      </w:r>
      <w:r w:rsidR="001123CC">
        <w:rPr>
          <w:rFonts w:ascii="Calibri" w:hAnsi="Calibri" w:cs="Arial"/>
        </w:rPr>
        <w:t xml:space="preserve">”) </w:t>
      </w:r>
      <w:r w:rsidR="00AA1B5A">
        <w:rPr>
          <w:rFonts w:ascii="Calibri" w:hAnsi="Calibri" w:cs="Arial"/>
        </w:rPr>
        <w:t xml:space="preserve">and </w:t>
      </w:r>
      <w:r w:rsidR="00E906B9">
        <w:rPr>
          <w:rFonts w:ascii="Calibri" w:hAnsi="Calibri" w:cs="Arial"/>
        </w:rPr>
        <w:t xml:space="preserve">such </w:t>
      </w:r>
      <w:r w:rsidR="001123CC">
        <w:rPr>
          <w:rFonts w:ascii="Calibri" w:hAnsi="Calibri" w:cs="Arial"/>
        </w:rPr>
        <w:t>Public Source</w:t>
      </w:r>
      <w:r w:rsidR="00E906B9">
        <w:rPr>
          <w:rFonts w:ascii="Calibri" w:hAnsi="Calibri" w:cs="Arial"/>
        </w:rPr>
        <w:t xml:space="preserve">’s </w:t>
      </w:r>
      <w:r w:rsidR="00BD2032">
        <w:rPr>
          <w:rFonts w:ascii="Calibri" w:hAnsi="Calibri" w:cs="Arial"/>
        </w:rPr>
        <w:t>bodies, committees, etc.</w:t>
      </w:r>
      <w:r w:rsidR="00777262">
        <w:rPr>
          <w:rFonts w:ascii="Calibri" w:hAnsi="Calibri" w:cs="Arial"/>
        </w:rPr>
        <w:t>,</w:t>
      </w:r>
      <w:r w:rsidR="00E906B9">
        <w:rPr>
          <w:rFonts w:ascii="Calibri" w:hAnsi="Calibri" w:cs="Arial"/>
        </w:rPr>
        <w:t xml:space="preserve"> </w:t>
      </w:r>
      <w:r w:rsidR="00DA04F2">
        <w:rPr>
          <w:rFonts w:ascii="Calibri" w:hAnsi="Calibri" w:cs="Arial"/>
        </w:rPr>
        <w:t>InnoEnergy</w:t>
      </w:r>
      <w:r w:rsidRPr="00682ACC">
        <w:rPr>
          <w:rFonts w:ascii="Calibri" w:hAnsi="Calibri" w:cs="Arial"/>
        </w:rPr>
        <w:t xml:space="preserve"> has the right for the purposes of safeguarding </w:t>
      </w:r>
      <w:r w:rsidR="0058604B">
        <w:rPr>
          <w:rFonts w:ascii="Calibri" w:hAnsi="Calibri" w:cs="Arial"/>
        </w:rPr>
        <w:t xml:space="preserve">such Public Source’s </w:t>
      </w:r>
      <w:r w:rsidRPr="00682ACC">
        <w:rPr>
          <w:rFonts w:ascii="Calibri" w:hAnsi="Calibri" w:cs="Arial"/>
        </w:rPr>
        <w:t xml:space="preserve">financial interests, </w:t>
      </w:r>
      <w:r w:rsidR="00F05272">
        <w:rPr>
          <w:rFonts w:ascii="Calibri" w:hAnsi="Calibri" w:cs="Arial"/>
        </w:rPr>
        <w:t xml:space="preserve">to transfer </w:t>
      </w:r>
      <w:r w:rsidRPr="00682ACC">
        <w:rPr>
          <w:rFonts w:ascii="Calibri" w:hAnsi="Calibri" w:cs="Arial"/>
        </w:rPr>
        <w:t xml:space="preserve">the proposal and the contract of the supplier </w:t>
      </w:r>
      <w:r w:rsidR="00F05272">
        <w:rPr>
          <w:rFonts w:ascii="Calibri" w:hAnsi="Calibri" w:cs="Arial"/>
        </w:rPr>
        <w:t xml:space="preserve"> </w:t>
      </w:r>
      <w:r w:rsidRPr="00682ACC">
        <w:rPr>
          <w:rFonts w:ascii="Calibri" w:hAnsi="Calibri" w:cs="Arial"/>
        </w:rPr>
        <w:t>to internal audit services,</w:t>
      </w:r>
      <w:r>
        <w:rPr>
          <w:rFonts w:ascii="Calibri" w:hAnsi="Calibri" w:cs="Arial"/>
        </w:rPr>
        <w:t xml:space="preserve"> </w:t>
      </w:r>
      <w:r w:rsidR="005C18B0">
        <w:rPr>
          <w:rFonts w:ascii="Calibri" w:hAnsi="Calibri" w:cs="Arial"/>
        </w:rPr>
        <w:t xml:space="preserve">the </w:t>
      </w:r>
      <w:r>
        <w:rPr>
          <w:rFonts w:ascii="Calibri" w:hAnsi="Calibri" w:cs="Arial"/>
        </w:rPr>
        <w:t xml:space="preserve">EIT, </w:t>
      </w:r>
      <w:r w:rsidRPr="00682ACC">
        <w:rPr>
          <w:rFonts w:ascii="Calibri" w:hAnsi="Calibri" w:cs="Arial"/>
        </w:rPr>
        <w:t>to the European Court of Auditors, to the Financial Irregularities Panel</w:t>
      </w:r>
      <w:r w:rsidR="005C18B0">
        <w:rPr>
          <w:rFonts w:ascii="Calibri" w:hAnsi="Calibri" w:cs="Arial"/>
        </w:rPr>
        <w:t xml:space="preserve">, </w:t>
      </w:r>
      <w:r w:rsidRPr="00682ACC">
        <w:rPr>
          <w:rFonts w:ascii="Calibri" w:hAnsi="Calibri" w:cs="Arial"/>
        </w:rPr>
        <w:t xml:space="preserve">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w:t>
      </w:r>
      <w:r w:rsidR="005C18B0">
        <w:rPr>
          <w:rFonts w:ascii="Calibri" w:hAnsi="Calibri" w:cs="Arial"/>
        </w:rPr>
        <w:t xml:space="preserve"> or any other </w:t>
      </w:r>
      <w:r w:rsidR="005D60EC">
        <w:rPr>
          <w:rFonts w:ascii="Calibri" w:hAnsi="Calibri" w:cs="Arial"/>
        </w:rPr>
        <w:t>public authority</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5BD7A441" w14:textId="28178332" w:rsidR="00FF4BAB" w:rsidRPr="0011009F" w:rsidRDefault="00C723D0" w:rsidP="00CD2F2C">
      <w:pPr>
        <w:pStyle w:val="Default"/>
        <w:rPr>
          <w:rFonts w:ascii="Calibri" w:hAnsi="Calibri" w:cs="Arial"/>
          <w:sz w:val="20"/>
          <w:szCs w:val="20"/>
          <w:lang w:val="en-GB"/>
        </w:rPr>
      </w:pPr>
      <w:r w:rsidRPr="001D6074">
        <w:rPr>
          <w:rFonts w:ascii="Calibri" w:hAnsi="Calibri" w:cs="Arial"/>
        </w:rPr>
        <w:t>&lt;</w:t>
      </w:r>
      <w:r w:rsidR="00D261B4" w:rsidRPr="001D6074">
        <w:rPr>
          <w:rFonts w:ascii="Calibri" w:hAnsi="Calibri" w:cs="Arial"/>
        </w:rPr>
        <w:t>Name and position of authorised representative</w:t>
      </w:r>
    </w:p>
    <w:sectPr w:rsidR="00FF4BAB" w:rsidRPr="0011009F" w:rsidSect="00F01A4C">
      <w:footerReference w:type="default" r:id="rId11"/>
      <w:headerReference w:type="first" r:id="rId12"/>
      <w:footerReference w:type="first" r:id="rId13"/>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FA2E4" w14:textId="77777777" w:rsidR="00FF7D6D" w:rsidRDefault="00FF7D6D">
      <w:r>
        <w:separator/>
      </w:r>
    </w:p>
  </w:endnote>
  <w:endnote w:type="continuationSeparator" w:id="0">
    <w:p w14:paraId="2976BA83" w14:textId="77777777" w:rsidR="00FF7D6D" w:rsidRDefault="00FF7D6D">
      <w:r>
        <w:continuationSeparator/>
      </w:r>
    </w:p>
  </w:endnote>
  <w:endnote w:type="continuationNotice" w:id="1">
    <w:p w14:paraId="3F5D98AF" w14:textId="77777777" w:rsidR="00FF7D6D" w:rsidRDefault="00FF7D6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tillium Web Light">
    <w:charset w:val="00"/>
    <w:family w:val="auto"/>
    <w:pitch w:val="variable"/>
    <w:sig w:usb0="00000007" w:usb1="00000001" w:usb2="00000000" w:usb3="00000000" w:csb0="00000093" w:csb1="00000000"/>
  </w:font>
  <w:font w:name="Titillium-Regular">
    <w:altName w:val="Calibri Light"/>
    <w:panose1 w:val="000005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90877"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 xml:space="preserve">Company </w:t>
    </w:r>
    <w:proofErr w:type="spellStart"/>
    <w:r w:rsidRPr="26465D65">
      <w:rPr>
        <w:rFonts w:ascii="Titillium Web Light" w:hAnsi="Titillium Web Light" w:cs="Titillium-Regular"/>
        <w:color w:val="004394"/>
        <w:w w:val="99"/>
        <w:sz w:val="16"/>
        <w:szCs w:val="16"/>
        <w:lang w:val="es-ES"/>
      </w:rPr>
      <w:t>name</w:t>
    </w:r>
    <w:proofErr w:type="spellEnd"/>
    <w:r w:rsidRPr="26465D65">
      <w:rPr>
        <w:rFonts w:ascii="Titillium Web Light" w:hAnsi="Titillium Web Light" w:cs="Titillium-Regular"/>
        <w:color w:val="004394"/>
        <w:w w:val="99"/>
        <w:sz w:val="16"/>
        <w:szCs w:val="16"/>
        <w:lang w:val="es-ES"/>
      </w:rPr>
      <w:t xml:space="preserve"> </w:t>
    </w:r>
    <w:r w:rsidRPr="26465D65">
      <w:rPr>
        <w:rFonts w:ascii="Titillium Web Light" w:hAnsi="Titillium Web Light" w:cs="Titillium-Regular"/>
        <w:w w:val="99"/>
        <w:sz w:val="16"/>
        <w:szCs w:val="16"/>
        <w:lang w:val="es-ES"/>
      </w:rPr>
      <w:t>KIC InnoEnergy SE</w:t>
    </w:r>
  </w:p>
  <w:p w14:paraId="54F68A41" w14:textId="77777777" w:rsidR="0002726F" w:rsidRDefault="26465D65" w:rsidP="26465D65">
    <w:pPr>
      <w:pStyle w:val="Footer"/>
      <w:spacing w:after="0"/>
      <w:rPr>
        <w:rFonts w:ascii="Titillium Web Light" w:hAnsi="Titillium Web Light" w:cs="Titillium-Regular"/>
        <w:w w:val="99"/>
        <w:sz w:val="16"/>
        <w:szCs w:val="16"/>
        <w:lang w:val="es-ES"/>
      </w:rPr>
    </w:pPr>
    <w:proofErr w:type="spellStart"/>
    <w:r w:rsidRPr="26465D65">
      <w:rPr>
        <w:rFonts w:ascii="Titillium Web Light" w:hAnsi="Titillium Web Light" w:cs="Titillium-Regular"/>
        <w:color w:val="004394"/>
        <w:w w:val="99"/>
        <w:sz w:val="16"/>
        <w:szCs w:val="16"/>
        <w:lang w:val="es-ES"/>
      </w:rPr>
      <w:t>Registered</w:t>
    </w:r>
    <w:proofErr w:type="spellEnd"/>
    <w:r w:rsidRPr="26465D65">
      <w:rPr>
        <w:rFonts w:ascii="Titillium Web Light" w:hAnsi="Titillium Web Light" w:cs="Titillium-Regular"/>
        <w:color w:val="004394"/>
        <w:w w:val="99"/>
        <w:sz w:val="16"/>
        <w:szCs w:val="16"/>
        <w:lang w:val="es-ES"/>
      </w:rPr>
      <w:t xml:space="preserve"> Office</w:t>
    </w:r>
    <w:r w:rsidRPr="26465D65">
      <w:rPr>
        <w:rFonts w:ascii="Titillium Web Light" w:hAnsi="Titillium Web Light" w:cs="Titillium-Regular"/>
        <w:w w:val="99"/>
        <w:sz w:val="16"/>
        <w:szCs w:val="16"/>
        <w:lang w:val="es-ES"/>
      </w:rPr>
      <w:t xml:space="preserve"> </w:t>
    </w:r>
    <w:proofErr w:type="spellStart"/>
    <w:r w:rsidRPr="26465D65">
      <w:rPr>
        <w:rFonts w:ascii="Titillium Web Light" w:hAnsi="Titillium Web Light" w:cs="Titillium-Regular"/>
        <w:w w:val="99"/>
        <w:sz w:val="16"/>
        <w:szCs w:val="16"/>
        <w:lang w:val="es-ES"/>
      </w:rPr>
      <w:t>Kennispoort</w:t>
    </w:r>
    <w:proofErr w:type="spellEnd"/>
    <w:r w:rsidRPr="26465D65">
      <w:rPr>
        <w:rFonts w:ascii="Titillium Web Light" w:hAnsi="Titillium Web Light" w:cs="Titillium-Regular"/>
        <w:w w:val="99"/>
        <w:sz w:val="16"/>
        <w:szCs w:val="16"/>
        <w:lang w:val="es-ES"/>
      </w:rPr>
      <w:t xml:space="preserve"> 6th </w:t>
    </w:r>
    <w:proofErr w:type="spellStart"/>
    <w:r w:rsidRPr="26465D65">
      <w:rPr>
        <w:rFonts w:ascii="Titillium Web Light" w:hAnsi="Titillium Web Light" w:cs="Titillium-Regular"/>
        <w:w w:val="99"/>
        <w:sz w:val="16"/>
        <w:szCs w:val="16"/>
        <w:lang w:val="es-ES"/>
      </w:rPr>
      <w:t>floor</w:t>
    </w:r>
    <w:proofErr w:type="spellEnd"/>
    <w:r w:rsidRPr="26465D65">
      <w:rPr>
        <w:rFonts w:ascii="Titillium Web Light" w:hAnsi="Titillium Web Light" w:cs="Titillium-Regular"/>
        <w:w w:val="99"/>
        <w:sz w:val="16"/>
        <w:szCs w:val="16"/>
        <w:lang w:val="es-ES"/>
      </w:rPr>
      <w:t xml:space="preserve"> · John F </w:t>
    </w:r>
    <w:proofErr w:type="spellStart"/>
    <w:r w:rsidRPr="26465D65">
      <w:rPr>
        <w:rFonts w:ascii="Titillium Web Light" w:hAnsi="Titillium Web Light" w:cs="Titillium-Regular"/>
        <w:w w:val="99"/>
        <w:sz w:val="16"/>
        <w:szCs w:val="16"/>
        <w:lang w:val="es-ES"/>
      </w:rPr>
      <w:t>Kennedylaan</w:t>
    </w:r>
    <w:proofErr w:type="spellEnd"/>
    <w:r w:rsidRPr="26465D65">
      <w:rPr>
        <w:rFonts w:ascii="Titillium Web Light" w:hAnsi="Titillium Web Light" w:cs="Titillium-Regular"/>
        <w:w w:val="99"/>
        <w:sz w:val="16"/>
        <w:szCs w:val="16"/>
        <w:lang w:val="es-ES"/>
      </w:rPr>
      <w:t xml:space="preserve"> 2 · 5612 AB Eindhoven · </w:t>
    </w:r>
    <w:proofErr w:type="spellStart"/>
    <w:r w:rsidRPr="26465D65">
      <w:rPr>
        <w:rFonts w:ascii="Titillium Web Light" w:hAnsi="Titillium Web Light" w:cs="Titillium-Regular"/>
        <w:w w:val="99"/>
        <w:sz w:val="16"/>
        <w:szCs w:val="16"/>
        <w:lang w:val="es-ES"/>
      </w:rPr>
      <w:t>The</w:t>
    </w:r>
    <w:proofErr w:type="spellEnd"/>
    <w:r w:rsidRPr="26465D65">
      <w:rPr>
        <w:rFonts w:ascii="Titillium Web Light" w:hAnsi="Titillium Web Light" w:cs="Titillium-Regular"/>
        <w:w w:val="99"/>
        <w:sz w:val="16"/>
        <w:szCs w:val="16"/>
        <w:lang w:val="es-ES"/>
      </w:rPr>
      <w:t xml:space="preserve"> </w:t>
    </w:r>
    <w:proofErr w:type="spellStart"/>
    <w:r w:rsidRPr="26465D65">
      <w:rPr>
        <w:rFonts w:ascii="Titillium Web Light" w:hAnsi="Titillium Web Light" w:cs="Titillium-Regular"/>
        <w:w w:val="99"/>
        <w:sz w:val="16"/>
        <w:szCs w:val="16"/>
        <w:lang w:val="es-ES"/>
      </w:rPr>
      <w:t>Netherlands</w:t>
    </w:r>
    <w:proofErr w:type="spellEnd"/>
    <w:r w:rsidRPr="26465D65">
      <w:rPr>
        <w:rFonts w:ascii="Titillium Web Light" w:hAnsi="Titillium Web Light" w:cs="Titillium-Regular"/>
        <w:w w:val="99"/>
        <w:sz w:val="16"/>
        <w:szCs w:val="16"/>
        <w:lang w:val="es-ES"/>
      </w:rPr>
      <w:t xml:space="preserve"> </w:t>
    </w:r>
  </w:p>
  <w:p w14:paraId="1122D554" w14:textId="77777777" w:rsidR="0002726F" w:rsidRDefault="26465D65" w:rsidP="26465D65">
    <w:pPr>
      <w:pStyle w:val="Footer"/>
      <w:spacing w:after="0"/>
      <w:rPr>
        <w:rFonts w:ascii="Titillium Web Light" w:hAnsi="Titillium Web Light" w:cs="Titillium-Regular"/>
        <w:w w:val="99"/>
        <w:sz w:val="16"/>
        <w:szCs w:val="16"/>
        <w:lang w:val="es-ES"/>
      </w:rPr>
    </w:pPr>
    <w:proofErr w:type="spellStart"/>
    <w:r w:rsidRPr="26465D65">
      <w:rPr>
        <w:rFonts w:ascii="Titillium Web Light" w:hAnsi="Titillium Web Light" w:cs="Titillium-Regular"/>
        <w:color w:val="004394"/>
        <w:w w:val="99"/>
        <w:sz w:val="16"/>
        <w:szCs w:val="16"/>
        <w:lang w:val="es-ES"/>
      </w:rPr>
      <w:t>Chamber</w:t>
    </w:r>
    <w:proofErr w:type="spellEnd"/>
    <w:r w:rsidRPr="26465D65">
      <w:rPr>
        <w:rFonts w:ascii="Titillium Web Light" w:hAnsi="Titillium Web Light" w:cs="Titillium-Regular"/>
        <w:color w:val="004394"/>
        <w:w w:val="99"/>
        <w:sz w:val="16"/>
        <w:szCs w:val="16"/>
        <w:lang w:val="es-ES"/>
      </w:rPr>
      <w:t xml:space="preserve"> </w:t>
    </w:r>
    <w:proofErr w:type="spellStart"/>
    <w:r w:rsidRPr="26465D65">
      <w:rPr>
        <w:rFonts w:ascii="Titillium Web Light" w:hAnsi="Titillium Web Light" w:cs="Titillium-Regular"/>
        <w:color w:val="004394"/>
        <w:w w:val="99"/>
        <w:sz w:val="16"/>
        <w:szCs w:val="16"/>
        <w:lang w:val="es-ES"/>
      </w:rPr>
      <w:t>of</w:t>
    </w:r>
    <w:proofErr w:type="spellEnd"/>
    <w:r w:rsidRPr="26465D65">
      <w:rPr>
        <w:rFonts w:ascii="Titillium Web Light" w:hAnsi="Titillium Web Light" w:cs="Titillium-Regular"/>
        <w:color w:val="004394"/>
        <w:w w:val="99"/>
        <w:sz w:val="16"/>
        <w:szCs w:val="16"/>
        <w:lang w:val="es-ES"/>
      </w:rPr>
      <w:t xml:space="preserve"> Commerce </w:t>
    </w:r>
    <w:proofErr w:type="spellStart"/>
    <w:r w:rsidRPr="26465D65">
      <w:rPr>
        <w:rFonts w:ascii="Titillium Web Light" w:hAnsi="Titillium Web Light" w:cs="Titillium-Regular"/>
        <w:color w:val="004394"/>
        <w:w w:val="99"/>
        <w:sz w:val="16"/>
        <w:szCs w:val="16"/>
        <w:lang w:val="es-ES"/>
      </w:rPr>
      <w:t>registration</w:t>
    </w:r>
    <w:proofErr w:type="spellEnd"/>
    <w:r w:rsidRPr="26465D65">
      <w:rPr>
        <w:rFonts w:ascii="Titillium Web Light" w:hAnsi="Titillium Web Light" w:cs="Titillium-Regular"/>
        <w:color w:val="004394"/>
        <w:w w:val="99"/>
        <w:sz w:val="16"/>
        <w:szCs w:val="16"/>
        <w:lang w:val="es-ES"/>
      </w:rPr>
      <w:t>:</w:t>
    </w:r>
    <w:r w:rsidRPr="26465D65">
      <w:rPr>
        <w:rFonts w:ascii="Titillium Web Light" w:hAnsi="Titillium Web Light" w:cs="Titillium-Regular"/>
        <w:w w:val="99"/>
        <w:sz w:val="16"/>
        <w:szCs w:val="16"/>
        <w:lang w:val="es-ES"/>
      </w:rPr>
      <w:t xml:space="preserve"> 51.41.88.86 · </w:t>
    </w:r>
    <w:r w:rsidRPr="26465D65">
      <w:rPr>
        <w:rFonts w:ascii="Titillium Web Light" w:hAnsi="Titillium Web Light" w:cs="Titillium-Regular"/>
        <w:color w:val="004394"/>
        <w:w w:val="99"/>
        <w:sz w:val="16"/>
        <w:szCs w:val="16"/>
        <w:lang w:val="es-ES"/>
      </w:rPr>
      <w:t>VAT-ID</w:t>
    </w:r>
    <w:r w:rsidRPr="26465D65">
      <w:rPr>
        <w:rFonts w:ascii="Titillium Web Light" w:hAnsi="Titillium Web Light" w:cs="Titillium-Regular"/>
        <w:w w:val="99"/>
        <w:sz w:val="16"/>
        <w:szCs w:val="16"/>
        <w:lang w:val="es-ES"/>
      </w:rPr>
      <w:t xml:space="preserve"> 850 004 287 B01 · </w:t>
    </w:r>
    <w:r w:rsidRPr="26465D65">
      <w:rPr>
        <w:rFonts w:ascii="Titillium Web Light" w:hAnsi="Titillium Web Light" w:cs="Titillium-Regular"/>
        <w:color w:val="004394"/>
        <w:w w:val="99"/>
        <w:sz w:val="16"/>
        <w:szCs w:val="16"/>
        <w:lang w:val="es-ES"/>
      </w:rPr>
      <w:t>Bank</w:t>
    </w:r>
    <w:r w:rsidRPr="26465D65">
      <w:rPr>
        <w:rFonts w:ascii="Titillium Web Light" w:hAnsi="Titillium Web Light" w:cs="Titillium-Regular"/>
        <w:w w:val="99"/>
        <w:sz w:val="16"/>
        <w:szCs w:val="16"/>
        <w:lang w:val="es-ES"/>
      </w:rPr>
      <w:t xml:space="preserve"> ABN </w:t>
    </w:r>
    <w:proofErr w:type="spellStart"/>
    <w:r w:rsidRPr="26465D65">
      <w:rPr>
        <w:rFonts w:ascii="Titillium Web Light" w:hAnsi="Titillium Web Light" w:cs="Titillium-Regular"/>
        <w:w w:val="99"/>
        <w:sz w:val="16"/>
        <w:szCs w:val="16"/>
        <w:lang w:val="es-ES"/>
      </w:rPr>
      <w:t>Amro</w:t>
    </w:r>
    <w:proofErr w:type="spellEnd"/>
    <w:r w:rsidRPr="26465D65">
      <w:rPr>
        <w:rFonts w:ascii="Titillium Web Light" w:hAnsi="Titillium Web Light" w:cs="Titillium-Regular"/>
        <w:w w:val="99"/>
        <w:sz w:val="16"/>
        <w:szCs w:val="16"/>
        <w:lang w:val="es-ES"/>
      </w:rPr>
      <w:t xml:space="preserve"> Bank </w:t>
    </w:r>
  </w:p>
  <w:p w14:paraId="005EB8B5" w14:textId="77777777" w:rsidR="0002726F" w:rsidRDefault="26465D65" w:rsidP="26465D65">
    <w:pPr>
      <w:pStyle w:val="Footer"/>
      <w:spacing w:after="0"/>
      <w:rPr>
        <w:rFonts w:ascii="Titillium Web Light" w:hAnsi="Titillium Web Light" w:cs="Titillium-Regular"/>
        <w:w w:val="99"/>
        <w:sz w:val="16"/>
        <w:szCs w:val="16"/>
        <w:lang w:val="es-ES"/>
      </w:rPr>
    </w:pPr>
    <w:proofErr w:type="spellStart"/>
    <w:r w:rsidRPr="26465D65">
      <w:rPr>
        <w:rFonts w:ascii="Titillium Web Light" w:hAnsi="Titillium Web Light" w:cs="Titillium-Regular"/>
        <w:color w:val="004394"/>
        <w:w w:val="99"/>
        <w:sz w:val="16"/>
        <w:szCs w:val="16"/>
        <w:lang w:val="es-ES"/>
      </w:rPr>
      <w:t>Account</w:t>
    </w:r>
    <w:proofErr w:type="spellEnd"/>
    <w:r w:rsidRPr="26465D65">
      <w:rPr>
        <w:rFonts w:ascii="Titillium Web Light" w:hAnsi="Titillium Web Light" w:cs="Titillium-Regular"/>
        <w:color w:val="004394"/>
        <w:w w:val="99"/>
        <w:sz w:val="16"/>
        <w:szCs w:val="16"/>
        <w:lang w:val="es-ES"/>
      </w:rPr>
      <w:t xml:space="preserve"> </w:t>
    </w:r>
    <w:proofErr w:type="spellStart"/>
    <w:r w:rsidRPr="26465D65">
      <w:rPr>
        <w:rFonts w:ascii="Titillium Web Light" w:hAnsi="Titillium Web Light" w:cs="Titillium-Regular"/>
        <w:color w:val="004394"/>
        <w:w w:val="99"/>
        <w:sz w:val="16"/>
        <w:szCs w:val="16"/>
        <w:lang w:val="es-ES"/>
      </w:rPr>
      <w:t>number</w:t>
    </w:r>
    <w:proofErr w:type="spellEnd"/>
    <w:r w:rsidRPr="26465D65">
      <w:rPr>
        <w:rFonts w:ascii="Titillium Web Light" w:hAnsi="Titillium Web Light" w:cs="Titillium-Regular"/>
        <w:w w:val="99"/>
        <w:sz w:val="16"/>
        <w:szCs w:val="16"/>
        <w:lang w:val="es-ES"/>
      </w:rPr>
      <w:t xml:space="preserve"> 465 819 958 · </w:t>
    </w:r>
    <w:r w:rsidRPr="26465D65">
      <w:rPr>
        <w:rFonts w:ascii="Titillium Web Light" w:hAnsi="Titillium Web Light" w:cs="Titillium-Regular"/>
        <w:color w:val="004394"/>
        <w:w w:val="99"/>
        <w:sz w:val="16"/>
        <w:szCs w:val="16"/>
        <w:lang w:val="es-ES"/>
      </w:rPr>
      <w:t>IBAN</w:t>
    </w:r>
    <w:r w:rsidRPr="26465D65">
      <w:rPr>
        <w:rFonts w:ascii="Titillium Web Light" w:hAnsi="Titillium Web Light" w:cs="Titillium-Regular"/>
        <w:w w:val="99"/>
        <w:sz w:val="16"/>
        <w:szCs w:val="16"/>
        <w:lang w:val="es-ES"/>
      </w:rPr>
      <w:t xml:space="preserve"> NL44 ABNA 0465 8199 58 · </w:t>
    </w:r>
    <w:r w:rsidRPr="26465D65">
      <w:rPr>
        <w:rFonts w:ascii="Titillium Web Light" w:hAnsi="Titillium Web Light" w:cs="Titillium-Regular"/>
        <w:color w:val="004394"/>
        <w:w w:val="99"/>
        <w:sz w:val="16"/>
        <w:szCs w:val="16"/>
        <w:lang w:val="es-ES"/>
      </w:rPr>
      <w:t>SWIFT</w:t>
    </w:r>
    <w:r w:rsidRPr="26465D65">
      <w:rPr>
        <w:rFonts w:ascii="Titillium Web Light" w:hAnsi="Titillium Web Light" w:cs="Titillium-Regular"/>
        <w:w w:val="99"/>
        <w:sz w:val="16"/>
        <w:szCs w:val="16"/>
        <w:lang w:val="es-ES"/>
      </w:rPr>
      <w:t xml:space="preserve"> ABNANL2A</w:t>
    </w:r>
  </w:p>
  <w:p w14:paraId="4CE0AC47" w14:textId="57885A3C" w:rsidR="0002726F" w:rsidRDefault="003C13BC" w:rsidP="0002726F">
    <w:pPr>
      <w:pStyle w:val="Footer"/>
      <w:spacing w:after="0"/>
      <w:rPr>
        <w:rFonts w:ascii="Calibri Light" w:hAnsi="Calibri Light"/>
        <w:sz w:val="22"/>
        <w:szCs w:val="22"/>
        <w:lang w:val="en-US" w:eastAsia="en-US"/>
      </w:rPr>
    </w:pPr>
    <w:proofErr w:type="spellStart"/>
    <w:r>
      <w:rPr>
        <w:rFonts w:ascii="Titillium Web Light" w:hAnsi="Titillium Web Light" w:cs="Titillium-Regular"/>
        <w:w w:val="99"/>
        <w:sz w:val="16"/>
        <w:szCs w:val="16"/>
        <w:lang w:val="es-ES_tradnl"/>
      </w:rPr>
      <w:t>Inno</w:t>
    </w:r>
    <w:proofErr w:type="spellEnd"/>
    <w:r>
      <w:rPr>
        <w:rFonts w:ascii="Titillium Web Light" w:hAnsi="Titillium Web Light" w:cs="Titillium-Regular"/>
        <w:w w:val="99"/>
        <w:sz w:val="16"/>
        <w:szCs w:val="16"/>
        <w:lang w:val="es-ES_tradnl"/>
      </w:rPr>
      <w:t xml:space="preserve"> </w:t>
    </w:r>
    <w:proofErr w:type="gramStart"/>
    <w:r>
      <w:rPr>
        <w:rFonts w:ascii="Titillium Web Light" w:hAnsi="Titillium Web Light" w:cs="Titillium-Regular"/>
        <w:w w:val="99"/>
        <w:sz w:val="16"/>
        <w:szCs w:val="16"/>
        <w:lang w:val="es-ES_tradnl"/>
      </w:rPr>
      <w:t xml:space="preserve">and </w:t>
    </w:r>
    <w:r w:rsidR="0002726F">
      <w:rPr>
        <w:rFonts w:ascii="Titillium Web Light" w:hAnsi="Titillium Web Light" w:cs="Titillium-Regular"/>
        <w:w w:val="99"/>
        <w:sz w:val="16"/>
        <w:szCs w:val="16"/>
        <w:lang w:val="es-ES_tradnl"/>
      </w:rPr>
      <w:t xml:space="preserve"> InnoEnergy</w:t>
    </w:r>
    <w:proofErr w:type="gramEnd"/>
    <w:r w:rsidR="0002726F">
      <w:rPr>
        <w:rFonts w:ascii="Titillium Web Light" w:hAnsi="Titillium Web Light" w:cs="Titillium-Regular"/>
        <w:w w:val="99"/>
        <w:sz w:val="16"/>
        <w:szCs w:val="16"/>
        <w:lang w:val="es-ES_tradnl"/>
      </w:rPr>
      <w:t xml:space="preserve"> </w:t>
    </w:r>
    <w:r>
      <w:rPr>
        <w:rFonts w:ascii="Titillium Web Light" w:hAnsi="Titillium Web Light" w:cs="Titillium-Regular"/>
        <w:w w:val="99"/>
        <w:sz w:val="16"/>
        <w:szCs w:val="16"/>
        <w:lang w:val="es-ES_tradnl"/>
      </w:rPr>
      <w:t>are</w:t>
    </w:r>
    <w:r w:rsidR="0002726F">
      <w:rPr>
        <w:rFonts w:ascii="Titillium Web Light" w:hAnsi="Titillium Web Light" w:cs="Titillium-Regular"/>
        <w:w w:val="99"/>
        <w:sz w:val="16"/>
        <w:szCs w:val="16"/>
        <w:lang w:val="es-ES_tradnl"/>
      </w:rPr>
      <w:t xml:space="preserve"> </w:t>
    </w:r>
    <w:proofErr w:type="spellStart"/>
    <w:r w:rsidR="0002726F">
      <w:rPr>
        <w:rFonts w:ascii="Titillium Web Light" w:hAnsi="Titillium Web Light" w:cs="Titillium-Regular"/>
        <w:w w:val="99"/>
        <w:sz w:val="16"/>
        <w:szCs w:val="16"/>
        <w:lang w:val="es-ES_tradnl"/>
      </w:rPr>
      <w:t>the</w:t>
    </w:r>
    <w:proofErr w:type="spellEnd"/>
    <w:r w:rsidR="0002726F">
      <w:rPr>
        <w:rFonts w:ascii="Titillium Web Light" w:hAnsi="Titillium Web Light" w:cs="Titillium-Regular"/>
        <w:w w:val="99"/>
        <w:sz w:val="16"/>
        <w:szCs w:val="16"/>
        <w:lang w:val="es-ES_tradnl"/>
      </w:rPr>
      <w:t xml:space="preserve"> trading </w:t>
    </w:r>
    <w:proofErr w:type="spellStart"/>
    <w:r w:rsidR="0002726F">
      <w:rPr>
        <w:rFonts w:ascii="Titillium Web Light" w:hAnsi="Titillium Web Light" w:cs="Titillium-Regular"/>
        <w:w w:val="99"/>
        <w:sz w:val="16"/>
        <w:szCs w:val="16"/>
        <w:lang w:val="es-ES_tradnl"/>
      </w:rPr>
      <w:t>brand</w:t>
    </w:r>
    <w:r>
      <w:rPr>
        <w:rFonts w:ascii="Titillium Web Light" w:hAnsi="Titillium Web Light" w:cs="Titillium-Regular"/>
        <w:w w:val="99"/>
        <w:sz w:val="16"/>
        <w:szCs w:val="16"/>
        <w:lang w:val="es-ES_tradnl"/>
      </w:rPr>
      <w:t>s</w:t>
    </w:r>
    <w:proofErr w:type="spellEnd"/>
    <w:r w:rsidR="0002726F">
      <w:rPr>
        <w:rFonts w:ascii="Titillium Web Light" w:hAnsi="Titillium Web Light" w:cs="Titillium-Regular"/>
        <w:w w:val="99"/>
        <w:sz w:val="16"/>
        <w:szCs w:val="16"/>
        <w:lang w:val="es-ES_tradnl"/>
      </w:rPr>
      <w:t xml:space="preserve"> </w:t>
    </w:r>
    <w:proofErr w:type="spellStart"/>
    <w:r w:rsidR="0002726F">
      <w:rPr>
        <w:rFonts w:ascii="Titillium Web Light" w:hAnsi="Titillium Web Light" w:cs="Titillium-Regular"/>
        <w:w w:val="99"/>
        <w:sz w:val="16"/>
        <w:szCs w:val="16"/>
        <w:lang w:val="es-ES_tradnl"/>
      </w:rPr>
      <w:t>of</w:t>
    </w:r>
    <w:proofErr w:type="spellEnd"/>
    <w:r w:rsidR="0002726F">
      <w:rPr>
        <w:rFonts w:ascii="Titillium Web Light" w:hAnsi="Titillium Web Light" w:cs="Titillium-Regular"/>
        <w:w w:val="99"/>
        <w:sz w:val="16"/>
        <w:szCs w:val="16"/>
        <w:lang w:val="es-ES_tradnl"/>
      </w:rPr>
      <w:t xml:space="preserve">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1A79D" w14:textId="77777777" w:rsidR="00FF7D6D" w:rsidRDefault="00FF7D6D">
      <w:r>
        <w:separator/>
      </w:r>
    </w:p>
  </w:footnote>
  <w:footnote w:type="continuationSeparator" w:id="0">
    <w:p w14:paraId="61768D80" w14:textId="77777777" w:rsidR="00FF7D6D" w:rsidRDefault="00FF7D6D">
      <w:r>
        <w:continuationSeparator/>
      </w:r>
    </w:p>
  </w:footnote>
  <w:footnote w:type="continuationNotice" w:id="1">
    <w:p w14:paraId="769332D8" w14:textId="77777777" w:rsidR="00FF7D6D" w:rsidRDefault="00FF7D6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FF037" w14:textId="736AB050" w:rsidR="00510FF6" w:rsidRDefault="003C13BC">
    <w:pPr>
      <w:pStyle w:val="Header"/>
    </w:pPr>
    <w:r>
      <w:rPr>
        <w:noProof/>
        <w:color w:val="000000"/>
        <w:lang w:val="nl-NL"/>
      </w:rPr>
      <w:drawing>
        <wp:inline distT="0" distB="0" distL="0" distR="0" wp14:anchorId="462E713D" wp14:editId="6258058E">
          <wp:extent cx="927100" cy="241300"/>
          <wp:effectExtent l="0" t="0" r="6350" b="6350"/>
          <wp:docPr id="1272084457" name="Picture 1"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met wit, Lettertype, ontwerp, typografie&#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r>
      <w:rPr>
        <w:noProof/>
        <w:color w:val="000000"/>
        <w:lang w:val="nl-NL"/>
      </w:rPr>
      <w:t xml:space="preserve">                                                                                              </w:t>
    </w:r>
    <w:r w:rsidRPr="009A6EA7">
      <w:rPr>
        <w:noProof/>
        <w:color w:val="000000"/>
        <w:lang w:val="nl-NL"/>
      </w:rPr>
      <w:drawing>
        <wp:inline distT="0" distB="0" distL="0" distR="0" wp14:anchorId="1201009E" wp14:editId="4B8167D8">
          <wp:extent cx="1720938" cy="596931"/>
          <wp:effectExtent l="0" t="0" r="0" b="0"/>
          <wp:docPr id="567696209" name="Picture 1" descr="A blue and yellow flag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696209" name="Picture 1" descr="A blue and yellow flag with text&#10;&#10;AI-generated content may be incorrect."/>
                  <pic:cNvPicPr/>
                </pic:nvPicPr>
                <pic:blipFill>
                  <a:blip r:embed="rId2"/>
                  <a:stretch>
                    <a:fillRect/>
                  </a:stretch>
                </pic:blipFill>
                <pic:spPr>
                  <a:xfrm>
                    <a:off x="0" y="0"/>
                    <a:ext cx="1720938" cy="59693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16cid:durableId="575700915">
    <w:abstractNumId w:val="2"/>
  </w:num>
  <w:num w:numId="2" w16cid:durableId="1581023025">
    <w:abstractNumId w:val="7"/>
  </w:num>
  <w:num w:numId="3" w16cid:durableId="47147260">
    <w:abstractNumId w:val="1"/>
  </w:num>
  <w:num w:numId="4" w16cid:durableId="1624311079">
    <w:abstractNumId w:val="9"/>
  </w:num>
  <w:num w:numId="5" w16cid:durableId="1776168389">
    <w:abstractNumId w:val="4"/>
  </w:num>
  <w:num w:numId="6" w16cid:durableId="252709134">
    <w:abstractNumId w:val="3"/>
  </w:num>
  <w:num w:numId="7" w16cid:durableId="152837709">
    <w:abstractNumId w:val="5"/>
  </w:num>
  <w:num w:numId="8" w16cid:durableId="169603073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516001164">
    <w:abstractNumId w:val="8"/>
  </w:num>
  <w:num w:numId="10" w16cid:durableId="947782813">
    <w:abstractNumId w:val="10"/>
  </w:num>
  <w:num w:numId="11" w16cid:durableId="1052576899">
    <w:abstractNumId w:val="6"/>
  </w:num>
  <w:num w:numId="12" w16cid:durableId="13784375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s-ES_tradnl" w:vendorID="64" w:dllVersion="0" w:nlCheck="1" w:checkStyle="0"/>
  <w:activeWritingStyle w:appName="MSWord" w:lang="en-GB"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23CC"/>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3513"/>
    <w:rsid w:val="001C5767"/>
    <w:rsid w:val="001C7ACC"/>
    <w:rsid w:val="001D3817"/>
    <w:rsid w:val="001D6074"/>
    <w:rsid w:val="001D6A10"/>
    <w:rsid w:val="001E1DC2"/>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6DA"/>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13BC"/>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81A"/>
    <w:rsid w:val="00563D53"/>
    <w:rsid w:val="00566D5D"/>
    <w:rsid w:val="00571CFC"/>
    <w:rsid w:val="00581C0A"/>
    <w:rsid w:val="00582645"/>
    <w:rsid w:val="0058401C"/>
    <w:rsid w:val="0058604B"/>
    <w:rsid w:val="00591CAF"/>
    <w:rsid w:val="00592036"/>
    <w:rsid w:val="005933FE"/>
    <w:rsid w:val="00595095"/>
    <w:rsid w:val="005975D3"/>
    <w:rsid w:val="005A7882"/>
    <w:rsid w:val="005B0F6E"/>
    <w:rsid w:val="005C0BF3"/>
    <w:rsid w:val="005C18B0"/>
    <w:rsid w:val="005C6145"/>
    <w:rsid w:val="005D60EC"/>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77262"/>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E0202"/>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95B66"/>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3E21"/>
    <w:rsid w:val="00A24B43"/>
    <w:rsid w:val="00A26E13"/>
    <w:rsid w:val="00A32155"/>
    <w:rsid w:val="00A36A2B"/>
    <w:rsid w:val="00A54158"/>
    <w:rsid w:val="00A56AB5"/>
    <w:rsid w:val="00A66809"/>
    <w:rsid w:val="00A66DAB"/>
    <w:rsid w:val="00A733A9"/>
    <w:rsid w:val="00A83325"/>
    <w:rsid w:val="00A91C0F"/>
    <w:rsid w:val="00AA1B5A"/>
    <w:rsid w:val="00AA31A1"/>
    <w:rsid w:val="00AA3AFD"/>
    <w:rsid w:val="00AC5DD3"/>
    <w:rsid w:val="00AD0763"/>
    <w:rsid w:val="00AD6896"/>
    <w:rsid w:val="00AE0EEB"/>
    <w:rsid w:val="00AE6FC4"/>
    <w:rsid w:val="00AF0B8E"/>
    <w:rsid w:val="00AF21A1"/>
    <w:rsid w:val="00AF618E"/>
    <w:rsid w:val="00B17863"/>
    <w:rsid w:val="00B22809"/>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B7F66"/>
    <w:rsid w:val="00BC0F83"/>
    <w:rsid w:val="00BC4A16"/>
    <w:rsid w:val="00BC6CE9"/>
    <w:rsid w:val="00BD2032"/>
    <w:rsid w:val="00BD7016"/>
    <w:rsid w:val="00BE2577"/>
    <w:rsid w:val="00BE6545"/>
    <w:rsid w:val="00BF24B4"/>
    <w:rsid w:val="00BF469E"/>
    <w:rsid w:val="00C07D14"/>
    <w:rsid w:val="00C11D18"/>
    <w:rsid w:val="00C12507"/>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2F2C"/>
    <w:rsid w:val="00CD696E"/>
    <w:rsid w:val="00CE125A"/>
    <w:rsid w:val="00CF1E9E"/>
    <w:rsid w:val="00CF4A19"/>
    <w:rsid w:val="00D0138F"/>
    <w:rsid w:val="00D01CA8"/>
    <w:rsid w:val="00D02C73"/>
    <w:rsid w:val="00D12BDA"/>
    <w:rsid w:val="00D261B4"/>
    <w:rsid w:val="00D261B8"/>
    <w:rsid w:val="00D329BB"/>
    <w:rsid w:val="00D5236D"/>
    <w:rsid w:val="00D54426"/>
    <w:rsid w:val="00D70BA8"/>
    <w:rsid w:val="00D74596"/>
    <w:rsid w:val="00D84CF6"/>
    <w:rsid w:val="00D942CB"/>
    <w:rsid w:val="00DA04F2"/>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36EB"/>
    <w:rsid w:val="00E44149"/>
    <w:rsid w:val="00E44628"/>
    <w:rsid w:val="00E5448C"/>
    <w:rsid w:val="00E5666F"/>
    <w:rsid w:val="00E64DA8"/>
    <w:rsid w:val="00E66019"/>
    <w:rsid w:val="00E70345"/>
    <w:rsid w:val="00E83F63"/>
    <w:rsid w:val="00E840B7"/>
    <w:rsid w:val="00E906B9"/>
    <w:rsid w:val="00E9395B"/>
    <w:rsid w:val="00E95467"/>
    <w:rsid w:val="00E97291"/>
    <w:rsid w:val="00EA2201"/>
    <w:rsid w:val="00EA598C"/>
    <w:rsid w:val="00EB4554"/>
    <w:rsid w:val="00EB58A9"/>
    <w:rsid w:val="00ED092A"/>
    <w:rsid w:val="00ED2673"/>
    <w:rsid w:val="00EE748D"/>
    <w:rsid w:val="00F01A4C"/>
    <w:rsid w:val="00F05272"/>
    <w:rsid w:val="00F05A53"/>
    <w:rsid w:val="00F1035D"/>
    <w:rsid w:val="00F13BF9"/>
    <w:rsid w:val="00F21146"/>
    <w:rsid w:val="00F24C7E"/>
    <w:rsid w:val="00F27616"/>
    <w:rsid w:val="00F305AA"/>
    <w:rsid w:val="00F31A3E"/>
    <w:rsid w:val="00F32C23"/>
    <w:rsid w:val="00F334B4"/>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 w:val="00FF7D6D"/>
    <w:rsid w:val="26465D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5EBEA"/>
  <w15:chartTrackingRefBased/>
  <w15:docId w15:val="{32933B12-1BAA-4086-9CD9-A5934E5B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 w:type="paragraph" w:styleId="Revision">
    <w:name w:val="Revision"/>
    <w:hidden/>
    <w:uiPriority w:val="99"/>
    <w:semiHidden/>
    <w:rsid w:val="00DA04F2"/>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775AEC5A85D8D4BA248C5B90F201FF3" ma:contentTypeVersion="24" ma:contentTypeDescription="Create a new document." ma:contentTypeScope="" ma:versionID="97a496f20363b907148fd71b93e15f6b">
  <xsd:schema xmlns:xsd="http://www.w3.org/2001/XMLSchema" xmlns:xs="http://www.w3.org/2001/XMLSchema" xmlns:p="http://schemas.microsoft.com/office/2006/metadata/properties" xmlns:ns2="b8001db5-69f3-4d96-9ea6-4bfa30266779" xmlns:ns3="809c5fbd-4b03-4a3b-abb3-c08ce95656fd" targetNamespace="http://schemas.microsoft.com/office/2006/metadata/properties" ma:root="true" ma:fieldsID="fac104667c75fe22b2ac9d1ef3948de9" ns2:_="" ns3:_="">
    <xsd:import namespace="b8001db5-69f3-4d96-9ea6-4bfa30266779"/>
    <xsd:import namespace="809c5fbd-4b03-4a3b-abb3-c08ce95656fd"/>
    <xsd:element name="properties">
      <xsd:complexType>
        <xsd:sequence>
          <xsd:element name="documentManagement">
            <xsd:complexType>
              <xsd:all>
                <xsd:element ref="ns2:CloudMigratorOriginId" minOccurs="0"/>
                <xsd:element ref="ns2:FileHash" minOccurs="0"/>
                <xsd:element ref="ns2:CloudMigratorVersion" minOccurs="0"/>
                <xsd:element ref="ns2:UniqueSourceRef" minOccurs="0"/>
                <xsd:element ref="ns3:SharedWithUsers" minOccurs="0"/>
                <xsd:element ref="ns3:SharedWithDetails"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Dateandtime" minOccurs="0"/>
                <xsd:element ref="ns2:lcf76f155ced4ddcb4097134ff3c332f" minOccurs="0"/>
                <xsd:element ref="ns3:TaxCatchAll" minOccurs="0"/>
                <xsd:element ref="ns2:MediaServiceObjectDetectorVersions" minOccurs="0"/>
                <xsd:element ref="ns2:MediaServiceSearchProperties" minOccurs="0"/>
                <xsd:element ref="ns2: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01db5-69f3-4d96-9ea6-4bfa30266779" elementFormDefault="qualified">
    <xsd:import namespace="http://schemas.microsoft.com/office/2006/documentManagement/types"/>
    <xsd:import namespace="http://schemas.microsoft.com/office/infopath/2007/PartnerControls"/>
    <xsd:element name="CloudMigratorOriginId" ma:index="8" nillable="true" ma:displayName="CloudMigratorOriginId" ma:internalName="CloudMigratorOriginId">
      <xsd:simpleType>
        <xsd:restriction base="dms:Note">
          <xsd:maxLength value="255"/>
        </xsd:restriction>
      </xsd:simpleType>
    </xsd:element>
    <xsd:element name="FileHash" ma:index="9" nillable="true" ma:displayName="FileHash" ma:internalName="FileHash">
      <xsd:simpleType>
        <xsd:restriction base="dms:Note">
          <xsd:maxLength value="255"/>
        </xsd:restriction>
      </xsd:simpleType>
    </xsd:element>
    <xsd:element name="CloudMigratorVersion" ma:index="10" nillable="true" ma:displayName="CloudMigratorVersion" ma:internalName="CloudMigratorVersion">
      <xsd:simpleType>
        <xsd:restriction base="dms:Note">
          <xsd:maxLength value="255"/>
        </xsd:restriction>
      </xsd:simpleType>
    </xsd:element>
    <xsd:element name="UniqueSourceRef" ma:index="11" nillable="true" ma:displayName="UniqueSourceRef" ma:internalName="UniqueSourceRef">
      <xsd:simpleType>
        <xsd:restriction base="dms:Note">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Dateandtime" ma:index="25" nillable="true" ma:displayName="Date and time" ma:format="DateTime" ma:internalName="Dateandtime">
      <xsd:simpleType>
        <xsd:restriction base="dms:DateTime"/>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location" ma:index="31" nillable="true" ma:displayName="location" ma:format="Hyperlink" ma:internalName="locat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09c5fbd-4b03-4a3b-abb3-c08ce95656f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3346eb76-a37c-4d9e-be47-e86a678b33af}" ma:internalName="TaxCatchAll" ma:showField="CatchAllData" ma:web="809c5fbd-4b03-4a3b-abb3-c08ce95656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809c5fbd-4b03-4a3b-abb3-c08ce95656fd" xsi:nil="true"/>
    <lcf76f155ced4ddcb4097134ff3c332f xmlns="b8001db5-69f3-4d96-9ea6-4bfa30266779">
      <Terms xmlns="http://schemas.microsoft.com/office/infopath/2007/PartnerControls"/>
    </lcf76f155ced4ddcb4097134ff3c332f>
    <location xmlns="b8001db5-69f3-4d96-9ea6-4bfa30266779">
      <Url xsi:nil="true"/>
      <Description xsi:nil="true"/>
    </location>
    <FileHash xmlns="b8001db5-69f3-4d96-9ea6-4bfa30266779" xsi:nil="true"/>
    <CloudMigratorOriginId xmlns="b8001db5-69f3-4d96-9ea6-4bfa30266779" xsi:nil="true"/>
    <UniqueSourceRef xmlns="b8001db5-69f3-4d96-9ea6-4bfa30266779" xsi:nil="true"/>
    <CloudMigratorVersion xmlns="b8001db5-69f3-4d96-9ea6-4bfa30266779" xsi:nil="true"/>
    <Dateandtime xmlns="b8001db5-69f3-4d96-9ea6-4bfa30266779" xsi:nil="true"/>
  </documentManagement>
</p:properties>
</file>

<file path=customXml/itemProps1.xml><?xml version="1.0" encoding="utf-8"?>
<ds:datastoreItem xmlns:ds="http://schemas.openxmlformats.org/officeDocument/2006/customXml" ds:itemID="{6C7CDFBA-58A3-4597-9F78-4D761AA373C9}">
  <ds:schemaRefs>
    <ds:schemaRef ds:uri="http://schemas.microsoft.com/sharepoint/v3/contenttype/forms"/>
  </ds:schemaRefs>
</ds:datastoreItem>
</file>

<file path=customXml/itemProps2.xml><?xml version="1.0" encoding="utf-8"?>
<ds:datastoreItem xmlns:ds="http://schemas.openxmlformats.org/officeDocument/2006/customXml" ds:itemID="{B76178CE-6C6C-4528-9E1F-E414C686C3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01db5-69f3-4d96-9ea6-4bfa30266779"/>
    <ds:schemaRef ds:uri="809c5fbd-4b03-4a3b-abb3-c08ce95656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4.xml><?xml version="1.0" encoding="utf-8"?>
<ds:datastoreItem xmlns:ds="http://schemas.openxmlformats.org/officeDocument/2006/customXml" ds:itemID="{A0AB337B-8FB5-408F-83CE-CA5CEC58F5FF}">
  <ds:schemaRefs>
    <ds:schemaRef ds:uri="http://schemas.microsoft.com/office/2006/metadata/properties"/>
    <ds:schemaRef ds:uri="http://schemas.microsoft.com/office/infopath/2007/PartnerControls"/>
    <ds:schemaRef ds:uri="809c5fbd-4b03-4a3b-abb3-c08ce95656fd"/>
    <ds:schemaRef ds:uri="b8001db5-69f3-4d96-9ea6-4bfa30266779"/>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466</Words>
  <Characters>2662</Characters>
  <Application>Microsoft Office Word</Application>
  <DocSecurity>0</DocSecurity>
  <Lines>22</Lines>
  <Paragraphs>6</Paragraphs>
  <ScaleCrop>false</ScaleCrop>
  <Company>European Commission</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Christof Breda</cp:lastModifiedBy>
  <cp:revision>3</cp:revision>
  <cp:lastPrinted>2013-05-27T10:48:00Z</cp:lastPrinted>
  <dcterms:created xsi:type="dcterms:W3CDTF">2025-05-02T06:53:00Z</dcterms:created>
  <dcterms:modified xsi:type="dcterms:W3CDTF">2025-05-02T06:54:00Z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0x0101000775AEC5A85D8D4BA248C5B90F201FF3</vt:lpwstr>
  </property>
  <property fmtid="{D5CDD505-2E9C-101B-9397-08002B2CF9AE}" pid="5" name="MediaServiceImageTags">
    <vt:lpwstr/>
  </property>
</Properties>
</file>